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C9859" w14:textId="77777777" w:rsidR="000719BB" w:rsidRDefault="000719BB" w:rsidP="006C2343">
      <w:pPr>
        <w:pStyle w:val="Titul2"/>
      </w:pPr>
    </w:p>
    <w:p w14:paraId="786D726F" w14:textId="77777777" w:rsidR="00826B7B" w:rsidRDefault="00826B7B" w:rsidP="006C2343">
      <w:pPr>
        <w:pStyle w:val="Titul2"/>
      </w:pPr>
    </w:p>
    <w:p w14:paraId="19CBFFF1" w14:textId="77777777" w:rsidR="00DA1C67" w:rsidRDefault="00DA1C67" w:rsidP="006C2343">
      <w:pPr>
        <w:pStyle w:val="Titul2"/>
      </w:pPr>
    </w:p>
    <w:p w14:paraId="0597EC77" w14:textId="20A9ADB4" w:rsidR="003622E4" w:rsidRPr="003622E4" w:rsidRDefault="00BD76C3" w:rsidP="006C2343">
      <w:pPr>
        <w:pStyle w:val="Titul2"/>
      </w:pPr>
      <w:r w:rsidRPr="003622E4">
        <w:t>Příloha č. 2 c)</w:t>
      </w:r>
    </w:p>
    <w:p w14:paraId="2C69BA10" w14:textId="77777777" w:rsidR="003254A3" w:rsidRDefault="003254A3" w:rsidP="00AD0C7B">
      <w:pPr>
        <w:pStyle w:val="Titul2"/>
      </w:pPr>
    </w:p>
    <w:p w14:paraId="6F13D41F" w14:textId="77777777" w:rsidR="00AD0C7B" w:rsidRDefault="00BD76C3" w:rsidP="006C2343">
      <w:pPr>
        <w:pStyle w:val="Titul1"/>
      </w:pPr>
      <w:r>
        <w:t>Zvláštní</w:t>
      </w:r>
      <w:r w:rsidR="00AD0C7B">
        <w:t xml:space="preserve"> technické podmínky</w:t>
      </w:r>
    </w:p>
    <w:p w14:paraId="66BDA112" w14:textId="77777777" w:rsidR="00AD0C7B" w:rsidRDefault="00AD0C7B" w:rsidP="00EB46E5">
      <w:pPr>
        <w:pStyle w:val="Titul2"/>
      </w:pPr>
    </w:p>
    <w:p w14:paraId="13D91A77"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AD9026D" w14:textId="77777777" w:rsidR="002007BA" w:rsidRDefault="002007BA" w:rsidP="006C2343">
      <w:pPr>
        <w:pStyle w:val="Tituldatum"/>
      </w:pPr>
    </w:p>
    <w:sdt>
      <w:sdtPr>
        <w:rPr>
          <w:rStyle w:val="Nzevakce"/>
        </w:rPr>
        <w:alias w:val="Název akce - Vypsat pole, přenese se do zápatí"/>
        <w:tag w:val="Název akce"/>
        <w:id w:val="1889687308"/>
        <w:placeholder>
          <w:docPart w:val="7E7C52FE0139496F94637F0C3E4F1777"/>
        </w:placeholder>
        <w:text w:multiLine="1"/>
      </w:sdtPr>
      <w:sdtEndPr>
        <w:rPr>
          <w:rStyle w:val="Nzevakce"/>
        </w:rPr>
      </w:sdtEndPr>
      <w:sdtContent>
        <w:p w14:paraId="423ED61B" w14:textId="77777777" w:rsidR="00BF54FE" w:rsidRDefault="002C2C1A" w:rsidP="006C2343">
          <w:pPr>
            <w:pStyle w:val="Tituldatum"/>
          </w:pPr>
          <w:r w:rsidRPr="00B64FD9">
            <w:rPr>
              <w:rStyle w:val="Nzevakce"/>
            </w:rPr>
            <w:t>„Sanace násypového zemního tělesa Březová nad Svitavou - Svitavy 224,600 - 225,000“</w:t>
          </w:r>
        </w:p>
      </w:sdtContent>
    </w:sdt>
    <w:p w14:paraId="7FA8A0B9" w14:textId="77777777" w:rsidR="00BF54FE" w:rsidRDefault="00BF54FE" w:rsidP="006C2343">
      <w:pPr>
        <w:pStyle w:val="Tituldatum"/>
      </w:pPr>
    </w:p>
    <w:p w14:paraId="032ACE06" w14:textId="77777777" w:rsidR="009226C1" w:rsidRDefault="009226C1" w:rsidP="006C2343">
      <w:pPr>
        <w:pStyle w:val="Tituldatum"/>
      </w:pPr>
    </w:p>
    <w:p w14:paraId="1C2E768D" w14:textId="77777777" w:rsidR="00DA1C67" w:rsidRDefault="00DA1C67" w:rsidP="006C2343">
      <w:pPr>
        <w:pStyle w:val="Tituldatum"/>
      </w:pPr>
    </w:p>
    <w:p w14:paraId="3D86C5CF" w14:textId="77777777" w:rsidR="00DA1C67" w:rsidRDefault="00DA1C67" w:rsidP="006C2343">
      <w:pPr>
        <w:pStyle w:val="Tituldatum"/>
      </w:pPr>
    </w:p>
    <w:p w14:paraId="765F64B9" w14:textId="77777777" w:rsidR="003B111D" w:rsidRDefault="003B111D" w:rsidP="006C2343">
      <w:pPr>
        <w:pStyle w:val="Tituldatum"/>
      </w:pPr>
    </w:p>
    <w:p w14:paraId="44A7F4D5" w14:textId="5F9DAF48" w:rsidR="00826B7B" w:rsidRPr="006C2343" w:rsidRDefault="006C2343" w:rsidP="006C2343">
      <w:pPr>
        <w:pStyle w:val="Tituldatum"/>
      </w:pPr>
      <w:r w:rsidRPr="0017426E">
        <w:t xml:space="preserve">Datum vydání: </w:t>
      </w:r>
      <w:r w:rsidRPr="0017426E">
        <w:tab/>
      </w:r>
      <w:r w:rsidR="00293831">
        <w:t>19</w:t>
      </w:r>
      <w:r w:rsidRPr="0017426E">
        <w:t xml:space="preserve">. </w:t>
      </w:r>
      <w:r w:rsidR="009E7B30" w:rsidRPr="0017426E">
        <w:t>11</w:t>
      </w:r>
      <w:r w:rsidRPr="0017426E">
        <w:t>. 20</w:t>
      </w:r>
      <w:r w:rsidR="0001744E" w:rsidRPr="0017426E">
        <w:t>2</w:t>
      </w:r>
      <w:r w:rsidR="00515137" w:rsidRPr="0017426E">
        <w:t>1</w:t>
      </w:r>
      <w:r w:rsidR="0076790E">
        <w:t xml:space="preserve"> </w:t>
      </w:r>
    </w:p>
    <w:p w14:paraId="7A68714F" w14:textId="77777777" w:rsidR="00826B7B" w:rsidRDefault="00826B7B">
      <w:r>
        <w:br w:type="page"/>
      </w:r>
    </w:p>
    <w:p w14:paraId="13CFCD0D" w14:textId="77777777" w:rsidR="00BD7E91" w:rsidRDefault="00BD7E91" w:rsidP="00B101FD">
      <w:pPr>
        <w:pStyle w:val="Nadpisbezsl1-1"/>
      </w:pPr>
      <w:r>
        <w:lastRenderedPageBreak/>
        <w:t>Obsah</w:t>
      </w:r>
      <w:r w:rsidR="00887F36">
        <w:t xml:space="preserve"> </w:t>
      </w:r>
    </w:p>
    <w:p w14:paraId="5A0544CB" w14:textId="0084509D" w:rsidR="0090344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90023977" w:history="1">
        <w:r w:rsidR="00903445" w:rsidRPr="00166B4E">
          <w:rPr>
            <w:rStyle w:val="Hypertextovodkaz"/>
          </w:rPr>
          <w:t>SEZNAM ZKRATEK</w:t>
        </w:r>
        <w:r w:rsidR="00903445">
          <w:rPr>
            <w:noProof/>
            <w:webHidden/>
          </w:rPr>
          <w:tab/>
        </w:r>
        <w:r w:rsidR="00903445">
          <w:rPr>
            <w:noProof/>
            <w:webHidden/>
          </w:rPr>
          <w:fldChar w:fldCharType="begin"/>
        </w:r>
        <w:r w:rsidR="00903445">
          <w:rPr>
            <w:noProof/>
            <w:webHidden/>
          </w:rPr>
          <w:instrText xml:space="preserve"> PAGEREF _Toc90023977 \h </w:instrText>
        </w:r>
        <w:r w:rsidR="00903445">
          <w:rPr>
            <w:noProof/>
            <w:webHidden/>
          </w:rPr>
        </w:r>
        <w:r w:rsidR="00903445">
          <w:rPr>
            <w:noProof/>
            <w:webHidden/>
          </w:rPr>
          <w:fldChar w:fldCharType="separate"/>
        </w:r>
        <w:r w:rsidR="00903445">
          <w:rPr>
            <w:noProof/>
            <w:webHidden/>
          </w:rPr>
          <w:t>2</w:t>
        </w:r>
        <w:r w:rsidR="00903445">
          <w:rPr>
            <w:noProof/>
            <w:webHidden/>
          </w:rPr>
          <w:fldChar w:fldCharType="end"/>
        </w:r>
      </w:hyperlink>
    </w:p>
    <w:p w14:paraId="172D0833" w14:textId="19BBD05E" w:rsidR="00903445" w:rsidRDefault="00A64B2F">
      <w:pPr>
        <w:pStyle w:val="Obsah1"/>
        <w:rPr>
          <w:rFonts w:asciiTheme="minorHAnsi" w:eastAsiaTheme="minorEastAsia" w:hAnsiTheme="minorHAnsi"/>
          <w:b w:val="0"/>
          <w:caps w:val="0"/>
          <w:noProof/>
          <w:spacing w:val="0"/>
          <w:sz w:val="22"/>
          <w:szCs w:val="22"/>
          <w:lang w:eastAsia="cs-CZ"/>
        </w:rPr>
      </w:pPr>
      <w:hyperlink w:anchor="_Toc90023978" w:history="1">
        <w:r w:rsidR="00903445" w:rsidRPr="00166B4E">
          <w:rPr>
            <w:rStyle w:val="Hypertextovodkaz"/>
          </w:rPr>
          <w:t>1.</w:t>
        </w:r>
        <w:r w:rsidR="00903445">
          <w:rPr>
            <w:rFonts w:asciiTheme="minorHAnsi" w:eastAsiaTheme="minorEastAsia" w:hAnsiTheme="minorHAnsi"/>
            <w:b w:val="0"/>
            <w:caps w:val="0"/>
            <w:noProof/>
            <w:spacing w:val="0"/>
            <w:sz w:val="22"/>
            <w:szCs w:val="22"/>
            <w:lang w:eastAsia="cs-CZ"/>
          </w:rPr>
          <w:tab/>
        </w:r>
        <w:r w:rsidR="00903445" w:rsidRPr="00166B4E">
          <w:rPr>
            <w:rStyle w:val="Hypertextovodkaz"/>
          </w:rPr>
          <w:t>SPECIFIKACE PŘEDMĚTU DÍLA</w:t>
        </w:r>
        <w:r w:rsidR="00903445">
          <w:rPr>
            <w:noProof/>
            <w:webHidden/>
          </w:rPr>
          <w:tab/>
        </w:r>
        <w:r w:rsidR="00903445">
          <w:rPr>
            <w:noProof/>
            <w:webHidden/>
          </w:rPr>
          <w:fldChar w:fldCharType="begin"/>
        </w:r>
        <w:r w:rsidR="00903445">
          <w:rPr>
            <w:noProof/>
            <w:webHidden/>
          </w:rPr>
          <w:instrText xml:space="preserve"> PAGEREF _Toc90023978 \h </w:instrText>
        </w:r>
        <w:r w:rsidR="00903445">
          <w:rPr>
            <w:noProof/>
            <w:webHidden/>
          </w:rPr>
        </w:r>
        <w:r w:rsidR="00903445">
          <w:rPr>
            <w:noProof/>
            <w:webHidden/>
          </w:rPr>
          <w:fldChar w:fldCharType="separate"/>
        </w:r>
        <w:r w:rsidR="00903445">
          <w:rPr>
            <w:noProof/>
            <w:webHidden/>
          </w:rPr>
          <w:t>3</w:t>
        </w:r>
        <w:r w:rsidR="00903445">
          <w:rPr>
            <w:noProof/>
            <w:webHidden/>
          </w:rPr>
          <w:fldChar w:fldCharType="end"/>
        </w:r>
      </w:hyperlink>
    </w:p>
    <w:p w14:paraId="35A047F2" w14:textId="39A73469" w:rsidR="00903445" w:rsidRDefault="00A64B2F">
      <w:pPr>
        <w:pStyle w:val="Obsah2"/>
        <w:rPr>
          <w:rFonts w:asciiTheme="minorHAnsi" w:eastAsiaTheme="minorEastAsia" w:hAnsiTheme="minorHAnsi"/>
          <w:noProof/>
          <w:spacing w:val="0"/>
          <w:sz w:val="22"/>
          <w:szCs w:val="22"/>
          <w:lang w:eastAsia="cs-CZ"/>
        </w:rPr>
      </w:pPr>
      <w:hyperlink w:anchor="_Toc90023979" w:history="1">
        <w:r w:rsidR="00903445" w:rsidRPr="00166B4E">
          <w:rPr>
            <w:rStyle w:val="Hypertextovodkaz"/>
            <w:rFonts w:asciiTheme="majorHAnsi" w:hAnsiTheme="majorHAnsi"/>
          </w:rPr>
          <w:t>1.1</w:t>
        </w:r>
        <w:r w:rsidR="00903445">
          <w:rPr>
            <w:rFonts w:asciiTheme="minorHAnsi" w:eastAsiaTheme="minorEastAsia" w:hAnsiTheme="minorHAnsi"/>
            <w:noProof/>
            <w:spacing w:val="0"/>
            <w:sz w:val="22"/>
            <w:szCs w:val="22"/>
            <w:lang w:eastAsia="cs-CZ"/>
          </w:rPr>
          <w:tab/>
        </w:r>
        <w:r w:rsidR="00903445" w:rsidRPr="00166B4E">
          <w:rPr>
            <w:rStyle w:val="Hypertextovodkaz"/>
          </w:rPr>
          <w:t>Účel a rozsah předmětu Díla</w:t>
        </w:r>
        <w:r w:rsidR="00903445">
          <w:rPr>
            <w:noProof/>
            <w:webHidden/>
          </w:rPr>
          <w:tab/>
        </w:r>
        <w:r w:rsidR="00903445">
          <w:rPr>
            <w:noProof/>
            <w:webHidden/>
          </w:rPr>
          <w:fldChar w:fldCharType="begin"/>
        </w:r>
        <w:r w:rsidR="00903445">
          <w:rPr>
            <w:noProof/>
            <w:webHidden/>
          </w:rPr>
          <w:instrText xml:space="preserve"> PAGEREF _Toc90023979 \h </w:instrText>
        </w:r>
        <w:r w:rsidR="00903445">
          <w:rPr>
            <w:noProof/>
            <w:webHidden/>
          </w:rPr>
        </w:r>
        <w:r w:rsidR="00903445">
          <w:rPr>
            <w:noProof/>
            <w:webHidden/>
          </w:rPr>
          <w:fldChar w:fldCharType="separate"/>
        </w:r>
        <w:r w:rsidR="00903445">
          <w:rPr>
            <w:noProof/>
            <w:webHidden/>
          </w:rPr>
          <w:t>3</w:t>
        </w:r>
        <w:r w:rsidR="00903445">
          <w:rPr>
            <w:noProof/>
            <w:webHidden/>
          </w:rPr>
          <w:fldChar w:fldCharType="end"/>
        </w:r>
      </w:hyperlink>
    </w:p>
    <w:p w14:paraId="60F4EA53" w14:textId="53410763" w:rsidR="00903445" w:rsidRDefault="00A64B2F">
      <w:pPr>
        <w:pStyle w:val="Obsah2"/>
        <w:rPr>
          <w:rFonts w:asciiTheme="minorHAnsi" w:eastAsiaTheme="minorEastAsia" w:hAnsiTheme="minorHAnsi"/>
          <w:noProof/>
          <w:spacing w:val="0"/>
          <w:sz w:val="22"/>
          <w:szCs w:val="22"/>
          <w:lang w:eastAsia="cs-CZ"/>
        </w:rPr>
      </w:pPr>
      <w:hyperlink w:anchor="_Toc90023980" w:history="1">
        <w:r w:rsidR="00903445" w:rsidRPr="00166B4E">
          <w:rPr>
            <w:rStyle w:val="Hypertextovodkaz"/>
            <w:rFonts w:asciiTheme="majorHAnsi" w:hAnsiTheme="majorHAnsi"/>
          </w:rPr>
          <w:t>1.2</w:t>
        </w:r>
        <w:r w:rsidR="00903445">
          <w:rPr>
            <w:rFonts w:asciiTheme="minorHAnsi" w:eastAsiaTheme="minorEastAsia" w:hAnsiTheme="minorHAnsi"/>
            <w:noProof/>
            <w:spacing w:val="0"/>
            <w:sz w:val="22"/>
            <w:szCs w:val="22"/>
            <w:lang w:eastAsia="cs-CZ"/>
          </w:rPr>
          <w:tab/>
        </w:r>
        <w:r w:rsidR="00903445" w:rsidRPr="00166B4E">
          <w:rPr>
            <w:rStyle w:val="Hypertextovodkaz"/>
          </w:rPr>
          <w:t>Umístění stavby</w:t>
        </w:r>
        <w:r w:rsidR="00903445">
          <w:rPr>
            <w:noProof/>
            <w:webHidden/>
          </w:rPr>
          <w:tab/>
        </w:r>
        <w:r w:rsidR="00903445">
          <w:rPr>
            <w:noProof/>
            <w:webHidden/>
          </w:rPr>
          <w:fldChar w:fldCharType="begin"/>
        </w:r>
        <w:r w:rsidR="00903445">
          <w:rPr>
            <w:noProof/>
            <w:webHidden/>
          </w:rPr>
          <w:instrText xml:space="preserve"> PAGEREF _Toc90023980 \h </w:instrText>
        </w:r>
        <w:r w:rsidR="00903445">
          <w:rPr>
            <w:noProof/>
            <w:webHidden/>
          </w:rPr>
        </w:r>
        <w:r w:rsidR="00903445">
          <w:rPr>
            <w:noProof/>
            <w:webHidden/>
          </w:rPr>
          <w:fldChar w:fldCharType="separate"/>
        </w:r>
        <w:r w:rsidR="00903445">
          <w:rPr>
            <w:noProof/>
            <w:webHidden/>
          </w:rPr>
          <w:t>3</w:t>
        </w:r>
        <w:r w:rsidR="00903445">
          <w:rPr>
            <w:noProof/>
            <w:webHidden/>
          </w:rPr>
          <w:fldChar w:fldCharType="end"/>
        </w:r>
      </w:hyperlink>
    </w:p>
    <w:p w14:paraId="2ECE6312" w14:textId="55CFAFD6" w:rsidR="00903445" w:rsidRDefault="00A64B2F">
      <w:pPr>
        <w:pStyle w:val="Obsah1"/>
        <w:rPr>
          <w:rFonts w:asciiTheme="minorHAnsi" w:eastAsiaTheme="minorEastAsia" w:hAnsiTheme="minorHAnsi"/>
          <w:b w:val="0"/>
          <w:caps w:val="0"/>
          <w:noProof/>
          <w:spacing w:val="0"/>
          <w:sz w:val="22"/>
          <w:szCs w:val="22"/>
          <w:lang w:eastAsia="cs-CZ"/>
        </w:rPr>
      </w:pPr>
      <w:hyperlink w:anchor="_Toc90023981" w:history="1">
        <w:r w:rsidR="00903445" w:rsidRPr="00166B4E">
          <w:rPr>
            <w:rStyle w:val="Hypertextovodkaz"/>
          </w:rPr>
          <w:t>2.</w:t>
        </w:r>
        <w:r w:rsidR="00903445">
          <w:rPr>
            <w:rFonts w:asciiTheme="minorHAnsi" w:eastAsiaTheme="minorEastAsia" w:hAnsiTheme="minorHAnsi"/>
            <w:b w:val="0"/>
            <w:caps w:val="0"/>
            <w:noProof/>
            <w:spacing w:val="0"/>
            <w:sz w:val="22"/>
            <w:szCs w:val="22"/>
            <w:lang w:eastAsia="cs-CZ"/>
          </w:rPr>
          <w:tab/>
        </w:r>
        <w:r w:rsidR="00903445" w:rsidRPr="00166B4E">
          <w:rPr>
            <w:rStyle w:val="Hypertextovodkaz"/>
          </w:rPr>
          <w:t>PŘEHLED VÝCHOZÍCH PODKLADŮ</w:t>
        </w:r>
        <w:r w:rsidR="00903445">
          <w:rPr>
            <w:noProof/>
            <w:webHidden/>
          </w:rPr>
          <w:tab/>
        </w:r>
        <w:r w:rsidR="00903445">
          <w:rPr>
            <w:noProof/>
            <w:webHidden/>
          </w:rPr>
          <w:fldChar w:fldCharType="begin"/>
        </w:r>
        <w:r w:rsidR="00903445">
          <w:rPr>
            <w:noProof/>
            <w:webHidden/>
          </w:rPr>
          <w:instrText xml:space="preserve"> PAGEREF _Toc90023981 \h </w:instrText>
        </w:r>
        <w:r w:rsidR="00903445">
          <w:rPr>
            <w:noProof/>
            <w:webHidden/>
          </w:rPr>
        </w:r>
        <w:r w:rsidR="00903445">
          <w:rPr>
            <w:noProof/>
            <w:webHidden/>
          </w:rPr>
          <w:fldChar w:fldCharType="separate"/>
        </w:r>
        <w:r w:rsidR="00903445">
          <w:rPr>
            <w:noProof/>
            <w:webHidden/>
          </w:rPr>
          <w:t>3</w:t>
        </w:r>
        <w:r w:rsidR="00903445">
          <w:rPr>
            <w:noProof/>
            <w:webHidden/>
          </w:rPr>
          <w:fldChar w:fldCharType="end"/>
        </w:r>
      </w:hyperlink>
    </w:p>
    <w:p w14:paraId="3EBB791D" w14:textId="305235AD" w:rsidR="00903445" w:rsidRDefault="00A64B2F">
      <w:pPr>
        <w:pStyle w:val="Obsah2"/>
        <w:rPr>
          <w:rFonts w:asciiTheme="minorHAnsi" w:eastAsiaTheme="minorEastAsia" w:hAnsiTheme="minorHAnsi"/>
          <w:noProof/>
          <w:spacing w:val="0"/>
          <w:sz w:val="22"/>
          <w:szCs w:val="22"/>
          <w:lang w:eastAsia="cs-CZ"/>
        </w:rPr>
      </w:pPr>
      <w:hyperlink w:anchor="_Toc90023982" w:history="1">
        <w:r w:rsidR="00903445" w:rsidRPr="00166B4E">
          <w:rPr>
            <w:rStyle w:val="Hypertextovodkaz"/>
            <w:rFonts w:asciiTheme="majorHAnsi" w:hAnsiTheme="majorHAnsi"/>
          </w:rPr>
          <w:t>2.1</w:t>
        </w:r>
        <w:r w:rsidR="00903445">
          <w:rPr>
            <w:rFonts w:asciiTheme="minorHAnsi" w:eastAsiaTheme="minorEastAsia" w:hAnsiTheme="minorHAnsi"/>
            <w:noProof/>
            <w:spacing w:val="0"/>
            <w:sz w:val="22"/>
            <w:szCs w:val="22"/>
            <w:lang w:eastAsia="cs-CZ"/>
          </w:rPr>
          <w:tab/>
        </w:r>
        <w:r w:rsidR="00903445" w:rsidRPr="00166B4E">
          <w:rPr>
            <w:rStyle w:val="Hypertextovodkaz"/>
          </w:rPr>
          <w:t>Projektová dokumentace</w:t>
        </w:r>
        <w:r w:rsidR="00903445">
          <w:rPr>
            <w:noProof/>
            <w:webHidden/>
          </w:rPr>
          <w:tab/>
        </w:r>
        <w:r w:rsidR="00903445">
          <w:rPr>
            <w:noProof/>
            <w:webHidden/>
          </w:rPr>
          <w:fldChar w:fldCharType="begin"/>
        </w:r>
        <w:r w:rsidR="00903445">
          <w:rPr>
            <w:noProof/>
            <w:webHidden/>
          </w:rPr>
          <w:instrText xml:space="preserve"> PAGEREF _Toc90023982 \h </w:instrText>
        </w:r>
        <w:r w:rsidR="00903445">
          <w:rPr>
            <w:noProof/>
            <w:webHidden/>
          </w:rPr>
        </w:r>
        <w:r w:rsidR="00903445">
          <w:rPr>
            <w:noProof/>
            <w:webHidden/>
          </w:rPr>
          <w:fldChar w:fldCharType="separate"/>
        </w:r>
        <w:r w:rsidR="00903445">
          <w:rPr>
            <w:noProof/>
            <w:webHidden/>
          </w:rPr>
          <w:t>3</w:t>
        </w:r>
        <w:r w:rsidR="00903445">
          <w:rPr>
            <w:noProof/>
            <w:webHidden/>
          </w:rPr>
          <w:fldChar w:fldCharType="end"/>
        </w:r>
      </w:hyperlink>
    </w:p>
    <w:p w14:paraId="392223A1" w14:textId="75CC03AC" w:rsidR="00903445" w:rsidRDefault="00A64B2F">
      <w:pPr>
        <w:pStyle w:val="Obsah2"/>
        <w:rPr>
          <w:rFonts w:asciiTheme="minorHAnsi" w:eastAsiaTheme="minorEastAsia" w:hAnsiTheme="minorHAnsi"/>
          <w:noProof/>
          <w:spacing w:val="0"/>
          <w:sz w:val="22"/>
          <w:szCs w:val="22"/>
          <w:lang w:eastAsia="cs-CZ"/>
        </w:rPr>
      </w:pPr>
      <w:hyperlink w:anchor="_Toc90023983" w:history="1">
        <w:r w:rsidR="00903445" w:rsidRPr="00166B4E">
          <w:rPr>
            <w:rStyle w:val="Hypertextovodkaz"/>
            <w:rFonts w:asciiTheme="majorHAnsi" w:hAnsiTheme="majorHAnsi"/>
          </w:rPr>
          <w:t>2.2</w:t>
        </w:r>
        <w:r w:rsidR="00903445">
          <w:rPr>
            <w:rFonts w:asciiTheme="minorHAnsi" w:eastAsiaTheme="minorEastAsia" w:hAnsiTheme="minorHAnsi"/>
            <w:noProof/>
            <w:spacing w:val="0"/>
            <w:sz w:val="22"/>
            <w:szCs w:val="22"/>
            <w:lang w:eastAsia="cs-CZ"/>
          </w:rPr>
          <w:tab/>
        </w:r>
        <w:r w:rsidR="00903445" w:rsidRPr="00166B4E">
          <w:rPr>
            <w:rStyle w:val="Hypertextovodkaz"/>
          </w:rPr>
          <w:t>Související dokumentace</w:t>
        </w:r>
        <w:r w:rsidR="00903445">
          <w:rPr>
            <w:noProof/>
            <w:webHidden/>
          </w:rPr>
          <w:tab/>
        </w:r>
        <w:r w:rsidR="00903445">
          <w:rPr>
            <w:noProof/>
            <w:webHidden/>
          </w:rPr>
          <w:fldChar w:fldCharType="begin"/>
        </w:r>
        <w:r w:rsidR="00903445">
          <w:rPr>
            <w:noProof/>
            <w:webHidden/>
          </w:rPr>
          <w:instrText xml:space="preserve"> PAGEREF _Toc90023983 \h </w:instrText>
        </w:r>
        <w:r w:rsidR="00903445">
          <w:rPr>
            <w:noProof/>
            <w:webHidden/>
          </w:rPr>
        </w:r>
        <w:r w:rsidR="00903445">
          <w:rPr>
            <w:noProof/>
            <w:webHidden/>
          </w:rPr>
          <w:fldChar w:fldCharType="separate"/>
        </w:r>
        <w:r w:rsidR="00903445">
          <w:rPr>
            <w:noProof/>
            <w:webHidden/>
          </w:rPr>
          <w:t>3</w:t>
        </w:r>
        <w:r w:rsidR="00903445">
          <w:rPr>
            <w:noProof/>
            <w:webHidden/>
          </w:rPr>
          <w:fldChar w:fldCharType="end"/>
        </w:r>
      </w:hyperlink>
    </w:p>
    <w:p w14:paraId="6DBDA603" w14:textId="52FEDF33" w:rsidR="00903445" w:rsidRDefault="00A64B2F">
      <w:pPr>
        <w:pStyle w:val="Obsah1"/>
        <w:rPr>
          <w:rFonts w:asciiTheme="minorHAnsi" w:eastAsiaTheme="minorEastAsia" w:hAnsiTheme="minorHAnsi"/>
          <w:b w:val="0"/>
          <w:caps w:val="0"/>
          <w:noProof/>
          <w:spacing w:val="0"/>
          <w:sz w:val="22"/>
          <w:szCs w:val="22"/>
          <w:lang w:eastAsia="cs-CZ"/>
        </w:rPr>
      </w:pPr>
      <w:hyperlink w:anchor="_Toc90023984" w:history="1">
        <w:r w:rsidR="00903445" w:rsidRPr="00166B4E">
          <w:rPr>
            <w:rStyle w:val="Hypertextovodkaz"/>
          </w:rPr>
          <w:t>3.</w:t>
        </w:r>
        <w:r w:rsidR="00903445">
          <w:rPr>
            <w:rFonts w:asciiTheme="minorHAnsi" w:eastAsiaTheme="minorEastAsia" w:hAnsiTheme="minorHAnsi"/>
            <w:b w:val="0"/>
            <w:caps w:val="0"/>
            <w:noProof/>
            <w:spacing w:val="0"/>
            <w:sz w:val="22"/>
            <w:szCs w:val="22"/>
            <w:lang w:eastAsia="cs-CZ"/>
          </w:rPr>
          <w:tab/>
        </w:r>
        <w:r w:rsidR="00903445" w:rsidRPr="00166B4E">
          <w:rPr>
            <w:rStyle w:val="Hypertextovodkaz"/>
          </w:rPr>
          <w:t>KOORDINACE S JINÝMI STAVBAMI</w:t>
        </w:r>
        <w:r w:rsidR="00903445">
          <w:rPr>
            <w:noProof/>
            <w:webHidden/>
          </w:rPr>
          <w:tab/>
        </w:r>
        <w:r w:rsidR="00903445">
          <w:rPr>
            <w:noProof/>
            <w:webHidden/>
          </w:rPr>
          <w:fldChar w:fldCharType="begin"/>
        </w:r>
        <w:r w:rsidR="00903445">
          <w:rPr>
            <w:noProof/>
            <w:webHidden/>
          </w:rPr>
          <w:instrText xml:space="preserve"> PAGEREF _Toc90023984 \h </w:instrText>
        </w:r>
        <w:r w:rsidR="00903445">
          <w:rPr>
            <w:noProof/>
            <w:webHidden/>
          </w:rPr>
        </w:r>
        <w:r w:rsidR="00903445">
          <w:rPr>
            <w:noProof/>
            <w:webHidden/>
          </w:rPr>
          <w:fldChar w:fldCharType="separate"/>
        </w:r>
        <w:r w:rsidR="00903445">
          <w:rPr>
            <w:noProof/>
            <w:webHidden/>
          </w:rPr>
          <w:t>4</w:t>
        </w:r>
        <w:r w:rsidR="00903445">
          <w:rPr>
            <w:noProof/>
            <w:webHidden/>
          </w:rPr>
          <w:fldChar w:fldCharType="end"/>
        </w:r>
      </w:hyperlink>
    </w:p>
    <w:p w14:paraId="1F96A8B8" w14:textId="09D5A604" w:rsidR="00903445" w:rsidRDefault="00A64B2F">
      <w:pPr>
        <w:pStyle w:val="Obsah1"/>
        <w:rPr>
          <w:rFonts w:asciiTheme="minorHAnsi" w:eastAsiaTheme="minorEastAsia" w:hAnsiTheme="minorHAnsi"/>
          <w:b w:val="0"/>
          <w:caps w:val="0"/>
          <w:noProof/>
          <w:spacing w:val="0"/>
          <w:sz w:val="22"/>
          <w:szCs w:val="22"/>
          <w:lang w:eastAsia="cs-CZ"/>
        </w:rPr>
      </w:pPr>
      <w:hyperlink w:anchor="_Toc90023985" w:history="1">
        <w:r w:rsidR="00903445" w:rsidRPr="00166B4E">
          <w:rPr>
            <w:rStyle w:val="Hypertextovodkaz"/>
          </w:rPr>
          <w:t>4.</w:t>
        </w:r>
        <w:r w:rsidR="00903445">
          <w:rPr>
            <w:rFonts w:asciiTheme="minorHAnsi" w:eastAsiaTheme="minorEastAsia" w:hAnsiTheme="minorHAnsi"/>
            <w:b w:val="0"/>
            <w:caps w:val="0"/>
            <w:noProof/>
            <w:spacing w:val="0"/>
            <w:sz w:val="22"/>
            <w:szCs w:val="22"/>
            <w:lang w:eastAsia="cs-CZ"/>
          </w:rPr>
          <w:tab/>
        </w:r>
        <w:r w:rsidR="00903445" w:rsidRPr="00166B4E">
          <w:rPr>
            <w:rStyle w:val="Hypertextovodkaz"/>
          </w:rPr>
          <w:t>POŽADAVKY NA TECHNICKÉ ŘEŠENÍ PROVEDENÍ DÍLA</w:t>
        </w:r>
        <w:r w:rsidR="00903445">
          <w:rPr>
            <w:noProof/>
            <w:webHidden/>
          </w:rPr>
          <w:tab/>
        </w:r>
        <w:r w:rsidR="00903445">
          <w:rPr>
            <w:noProof/>
            <w:webHidden/>
          </w:rPr>
          <w:fldChar w:fldCharType="begin"/>
        </w:r>
        <w:r w:rsidR="00903445">
          <w:rPr>
            <w:noProof/>
            <w:webHidden/>
          </w:rPr>
          <w:instrText xml:space="preserve"> PAGEREF _Toc90023985 \h </w:instrText>
        </w:r>
        <w:r w:rsidR="00903445">
          <w:rPr>
            <w:noProof/>
            <w:webHidden/>
          </w:rPr>
        </w:r>
        <w:r w:rsidR="00903445">
          <w:rPr>
            <w:noProof/>
            <w:webHidden/>
          </w:rPr>
          <w:fldChar w:fldCharType="separate"/>
        </w:r>
        <w:r w:rsidR="00903445">
          <w:rPr>
            <w:noProof/>
            <w:webHidden/>
          </w:rPr>
          <w:t>4</w:t>
        </w:r>
        <w:r w:rsidR="00903445">
          <w:rPr>
            <w:noProof/>
            <w:webHidden/>
          </w:rPr>
          <w:fldChar w:fldCharType="end"/>
        </w:r>
      </w:hyperlink>
    </w:p>
    <w:p w14:paraId="71D35669" w14:textId="6D3B913C" w:rsidR="00903445" w:rsidRDefault="00A64B2F">
      <w:pPr>
        <w:pStyle w:val="Obsah2"/>
        <w:rPr>
          <w:rFonts w:asciiTheme="minorHAnsi" w:eastAsiaTheme="minorEastAsia" w:hAnsiTheme="minorHAnsi"/>
          <w:noProof/>
          <w:spacing w:val="0"/>
          <w:sz w:val="22"/>
          <w:szCs w:val="22"/>
          <w:lang w:eastAsia="cs-CZ"/>
        </w:rPr>
      </w:pPr>
      <w:hyperlink w:anchor="_Toc90023986" w:history="1">
        <w:r w:rsidR="00903445" w:rsidRPr="00166B4E">
          <w:rPr>
            <w:rStyle w:val="Hypertextovodkaz"/>
            <w:rFonts w:asciiTheme="majorHAnsi" w:hAnsiTheme="majorHAnsi"/>
          </w:rPr>
          <w:t>4.1</w:t>
        </w:r>
        <w:r w:rsidR="00903445">
          <w:rPr>
            <w:rFonts w:asciiTheme="minorHAnsi" w:eastAsiaTheme="minorEastAsia" w:hAnsiTheme="minorHAnsi"/>
            <w:noProof/>
            <w:spacing w:val="0"/>
            <w:sz w:val="22"/>
            <w:szCs w:val="22"/>
            <w:lang w:eastAsia="cs-CZ"/>
          </w:rPr>
          <w:tab/>
        </w:r>
        <w:r w:rsidR="00903445" w:rsidRPr="00166B4E">
          <w:rPr>
            <w:rStyle w:val="Hypertextovodkaz"/>
          </w:rPr>
          <w:t>Všeobecně</w:t>
        </w:r>
        <w:r w:rsidR="00903445">
          <w:rPr>
            <w:noProof/>
            <w:webHidden/>
          </w:rPr>
          <w:tab/>
        </w:r>
        <w:r w:rsidR="00903445">
          <w:rPr>
            <w:noProof/>
            <w:webHidden/>
          </w:rPr>
          <w:fldChar w:fldCharType="begin"/>
        </w:r>
        <w:r w:rsidR="00903445">
          <w:rPr>
            <w:noProof/>
            <w:webHidden/>
          </w:rPr>
          <w:instrText xml:space="preserve"> PAGEREF _Toc90023986 \h </w:instrText>
        </w:r>
        <w:r w:rsidR="00903445">
          <w:rPr>
            <w:noProof/>
            <w:webHidden/>
          </w:rPr>
        </w:r>
        <w:r w:rsidR="00903445">
          <w:rPr>
            <w:noProof/>
            <w:webHidden/>
          </w:rPr>
          <w:fldChar w:fldCharType="separate"/>
        </w:r>
        <w:r w:rsidR="00903445">
          <w:rPr>
            <w:noProof/>
            <w:webHidden/>
          </w:rPr>
          <w:t>4</w:t>
        </w:r>
        <w:r w:rsidR="00903445">
          <w:rPr>
            <w:noProof/>
            <w:webHidden/>
          </w:rPr>
          <w:fldChar w:fldCharType="end"/>
        </w:r>
      </w:hyperlink>
    </w:p>
    <w:p w14:paraId="53A6E37E" w14:textId="5D971035" w:rsidR="00903445" w:rsidRDefault="00A64B2F">
      <w:pPr>
        <w:pStyle w:val="Obsah2"/>
        <w:rPr>
          <w:rFonts w:asciiTheme="minorHAnsi" w:eastAsiaTheme="minorEastAsia" w:hAnsiTheme="minorHAnsi"/>
          <w:noProof/>
          <w:spacing w:val="0"/>
          <w:sz w:val="22"/>
          <w:szCs w:val="22"/>
          <w:lang w:eastAsia="cs-CZ"/>
        </w:rPr>
      </w:pPr>
      <w:hyperlink w:anchor="_Toc90023987" w:history="1">
        <w:r w:rsidR="00903445" w:rsidRPr="00166B4E">
          <w:rPr>
            <w:rStyle w:val="Hypertextovodkaz"/>
            <w:rFonts w:asciiTheme="majorHAnsi" w:hAnsiTheme="majorHAnsi"/>
          </w:rPr>
          <w:t>4.2</w:t>
        </w:r>
        <w:r w:rsidR="00903445">
          <w:rPr>
            <w:rFonts w:asciiTheme="minorHAnsi" w:eastAsiaTheme="minorEastAsia" w:hAnsiTheme="minorHAnsi"/>
            <w:noProof/>
            <w:spacing w:val="0"/>
            <w:sz w:val="22"/>
            <w:szCs w:val="22"/>
            <w:lang w:eastAsia="cs-CZ"/>
          </w:rPr>
          <w:tab/>
        </w:r>
        <w:r w:rsidR="00903445" w:rsidRPr="00166B4E">
          <w:rPr>
            <w:rStyle w:val="Hypertextovodkaz"/>
          </w:rPr>
          <w:t>Zeměměřická činnost zhotovitele</w:t>
        </w:r>
        <w:r w:rsidR="00903445">
          <w:rPr>
            <w:noProof/>
            <w:webHidden/>
          </w:rPr>
          <w:tab/>
        </w:r>
        <w:r w:rsidR="00903445">
          <w:rPr>
            <w:noProof/>
            <w:webHidden/>
          </w:rPr>
          <w:fldChar w:fldCharType="begin"/>
        </w:r>
        <w:r w:rsidR="00903445">
          <w:rPr>
            <w:noProof/>
            <w:webHidden/>
          </w:rPr>
          <w:instrText xml:space="preserve"> PAGEREF _Toc90023987 \h </w:instrText>
        </w:r>
        <w:r w:rsidR="00903445">
          <w:rPr>
            <w:noProof/>
            <w:webHidden/>
          </w:rPr>
        </w:r>
        <w:r w:rsidR="00903445">
          <w:rPr>
            <w:noProof/>
            <w:webHidden/>
          </w:rPr>
          <w:fldChar w:fldCharType="separate"/>
        </w:r>
        <w:r w:rsidR="00903445">
          <w:rPr>
            <w:noProof/>
            <w:webHidden/>
          </w:rPr>
          <w:t>5</w:t>
        </w:r>
        <w:r w:rsidR="00903445">
          <w:rPr>
            <w:noProof/>
            <w:webHidden/>
          </w:rPr>
          <w:fldChar w:fldCharType="end"/>
        </w:r>
      </w:hyperlink>
    </w:p>
    <w:p w14:paraId="44724199" w14:textId="6D0CE491" w:rsidR="00903445" w:rsidRDefault="00A64B2F">
      <w:pPr>
        <w:pStyle w:val="Obsah2"/>
        <w:rPr>
          <w:rFonts w:asciiTheme="minorHAnsi" w:eastAsiaTheme="minorEastAsia" w:hAnsiTheme="minorHAnsi"/>
          <w:noProof/>
          <w:spacing w:val="0"/>
          <w:sz w:val="22"/>
          <w:szCs w:val="22"/>
          <w:lang w:eastAsia="cs-CZ"/>
        </w:rPr>
      </w:pPr>
      <w:hyperlink w:anchor="_Toc90023988" w:history="1">
        <w:r w:rsidR="00903445" w:rsidRPr="00166B4E">
          <w:rPr>
            <w:rStyle w:val="Hypertextovodkaz"/>
            <w:rFonts w:asciiTheme="majorHAnsi" w:hAnsiTheme="majorHAnsi"/>
          </w:rPr>
          <w:t>4.3</w:t>
        </w:r>
        <w:r w:rsidR="00903445">
          <w:rPr>
            <w:rFonts w:asciiTheme="minorHAnsi" w:eastAsiaTheme="minorEastAsia" w:hAnsiTheme="minorHAnsi"/>
            <w:noProof/>
            <w:spacing w:val="0"/>
            <w:sz w:val="22"/>
            <w:szCs w:val="22"/>
            <w:lang w:eastAsia="cs-CZ"/>
          </w:rPr>
          <w:tab/>
        </w:r>
        <w:r w:rsidR="00903445" w:rsidRPr="00166B4E">
          <w:rPr>
            <w:rStyle w:val="Hypertextovodkaz"/>
          </w:rPr>
          <w:t>Doklady překládané zhotovitelem</w:t>
        </w:r>
        <w:r w:rsidR="00903445">
          <w:rPr>
            <w:noProof/>
            <w:webHidden/>
          </w:rPr>
          <w:tab/>
        </w:r>
        <w:r w:rsidR="00903445">
          <w:rPr>
            <w:noProof/>
            <w:webHidden/>
          </w:rPr>
          <w:fldChar w:fldCharType="begin"/>
        </w:r>
        <w:r w:rsidR="00903445">
          <w:rPr>
            <w:noProof/>
            <w:webHidden/>
          </w:rPr>
          <w:instrText xml:space="preserve"> PAGEREF _Toc90023988 \h </w:instrText>
        </w:r>
        <w:r w:rsidR="00903445">
          <w:rPr>
            <w:noProof/>
            <w:webHidden/>
          </w:rPr>
        </w:r>
        <w:r w:rsidR="00903445">
          <w:rPr>
            <w:noProof/>
            <w:webHidden/>
          </w:rPr>
          <w:fldChar w:fldCharType="separate"/>
        </w:r>
        <w:r w:rsidR="00903445">
          <w:rPr>
            <w:noProof/>
            <w:webHidden/>
          </w:rPr>
          <w:t>5</w:t>
        </w:r>
        <w:r w:rsidR="00903445">
          <w:rPr>
            <w:noProof/>
            <w:webHidden/>
          </w:rPr>
          <w:fldChar w:fldCharType="end"/>
        </w:r>
      </w:hyperlink>
    </w:p>
    <w:p w14:paraId="6E4B68D7" w14:textId="6C536D34" w:rsidR="00903445" w:rsidRDefault="00A64B2F">
      <w:pPr>
        <w:pStyle w:val="Obsah2"/>
        <w:rPr>
          <w:rFonts w:asciiTheme="minorHAnsi" w:eastAsiaTheme="minorEastAsia" w:hAnsiTheme="minorHAnsi"/>
          <w:noProof/>
          <w:spacing w:val="0"/>
          <w:sz w:val="22"/>
          <w:szCs w:val="22"/>
          <w:lang w:eastAsia="cs-CZ"/>
        </w:rPr>
      </w:pPr>
      <w:hyperlink w:anchor="_Toc90023989" w:history="1">
        <w:r w:rsidR="00903445" w:rsidRPr="00166B4E">
          <w:rPr>
            <w:rStyle w:val="Hypertextovodkaz"/>
            <w:rFonts w:asciiTheme="majorHAnsi" w:hAnsiTheme="majorHAnsi"/>
          </w:rPr>
          <w:t>4.4</w:t>
        </w:r>
        <w:r w:rsidR="00903445">
          <w:rPr>
            <w:rFonts w:asciiTheme="minorHAnsi" w:eastAsiaTheme="minorEastAsia" w:hAnsiTheme="minorHAnsi"/>
            <w:noProof/>
            <w:spacing w:val="0"/>
            <w:sz w:val="22"/>
            <w:szCs w:val="22"/>
            <w:lang w:eastAsia="cs-CZ"/>
          </w:rPr>
          <w:tab/>
        </w:r>
        <w:r w:rsidR="00903445" w:rsidRPr="00166B4E">
          <w:rPr>
            <w:rStyle w:val="Hypertextovodkaz"/>
          </w:rPr>
          <w:t>Dokumentace zhotovitele pro stavbu</w:t>
        </w:r>
        <w:r w:rsidR="00903445">
          <w:rPr>
            <w:noProof/>
            <w:webHidden/>
          </w:rPr>
          <w:tab/>
        </w:r>
        <w:r w:rsidR="00903445">
          <w:rPr>
            <w:noProof/>
            <w:webHidden/>
          </w:rPr>
          <w:fldChar w:fldCharType="begin"/>
        </w:r>
        <w:r w:rsidR="00903445">
          <w:rPr>
            <w:noProof/>
            <w:webHidden/>
          </w:rPr>
          <w:instrText xml:space="preserve"> PAGEREF _Toc90023989 \h </w:instrText>
        </w:r>
        <w:r w:rsidR="00903445">
          <w:rPr>
            <w:noProof/>
            <w:webHidden/>
          </w:rPr>
        </w:r>
        <w:r w:rsidR="00903445">
          <w:rPr>
            <w:noProof/>
            <w:webHidden/>
          </w:rPr>
          <w:fldChar w:fldCharType="separate"/>
        </w:r>
        <w:r w:rsidR="00903445">
          <w:rPr>
            <w:noProof/>
            <w:webHidden/>
          </w:rPr>
          <w:t>5</w:t>
        </w:r>
        <w:r w:rsidR="00903445">
          <w:rPr>
            <w:noProof/>
            <w:webHidden/>
          </w:rPr>
          <w:fldChar w:fldCharType="end"/>
        </w:r>
      </w:hyperlink>
    </w:p>
    <w:p w14:paraId="5E01ED46" w14:textId="3C0D871C" w:rsidR="00903445" w:rsidRDefault="00A64B2F">
      <w:pPr>
        <w:pStyle w:val="Obsah2"/>
        <w:rPr>
          <w:rFonts w:asciiTheme="minorHAnsi" w:eastAsiaTheme="minorEastAsia" w:hAnsiTheme="minorHAnsi"/>
          <w:noProof/>
          <w:spacing w:val="0"/>
          <w:sz w:val="22"/>
          <w:szCs w:val="22"/>
          <w:lang w:eastAsia="cs-CZ"/>
        </w:rPr>
      </w:pPr>
      <w:hyperlink w:anchor="_Toc90023990" w:history="1">
        <w:r w:rsidR="00903445" w:rsidRPr="00166B4E">
          <w:rPr>
            <w:rStyle w:val="Hypertextovodkaz"/>
            <w:rFonts w:asciiTheme="majorHAnsi" w:hAnsiTheme="majorHAnsi"/>
          </w:rPr>
          <w:t>4.5</w:t>
        </w:r>
        <w:r w:rsidR="00903445">
          <w:rPr>
            <w:rFonts w:asciiTheme="minorHAnsi" w:eastAsiaTheme="minorEastAsia" w:hAnsiTheme="minorHAnsi"/>
            <w:noProof/>
            <w:spacing w:val="0"/>
            <w:sz w:val="22"/>
            <w:szCs w:val="22"/>
            <w:lang w:eastAsia="cs-CZ"/>
          </w:rPr>
          <w:tab/>
        </w:r>
        <w:r w:rsidR="00903445" w:rsidRPr="00166B4E">
          <w:rPr>
            <w:rStyle w:val="Hypertextovodkaz"/>
          </w:rPr>
          <w:t>Dokumentace skutečného provedení stavby</w:t>
        </w:r>
        <w:r w:rsidR="00903445">
          <w:rPr>
            <w:noProof/>
            <w:webHidden/>
          </w:rPr>
          <w:tab/>
        </w:r>
        <w:r w:rsidR="00903445">
          <w:rPr>
            <w:noProof/>
            <w:webHidden/>
          </w:rPr>
          <w:fldChar w:fldCharType="begin"/>
        </w:r>
        <w:r w:rsidR="00903445">
          <w:rPr>
            <w:noProof/>
            <w:webHidden/>
          </w:rPr>
          <w:instrText xml:space="preserve"> PAGEREF _Toc90023990 \h </w:instrText>
        </w:r>
        <w:r w:rsidR="00903445">
          <w:rPr>
            <w:noProof/>
            <w:webHidden/>
          </w:rPr>
        </w:r>
        <w:r w:rsidR="00903445">
          <w:rPr>
            <w:noProof/>
            <w:webHidden/>
          </w:rPr>
          <w:fldChar w:fldCharType="separate"/>
        </w:r>
        <w:r w:rsidR="00903445">
          <w:rPr>
            <w:noProof/>
            <w:webHidden/>
          </w:rPr>
          <w:t>6</w:t>
        </w:r>
        <w:r w:rsidR="00903445">
          <w:rPr>
            <w:noProof/>
            <w:webHidden/>
          </w:rPr>
          <w:fldChar w:fldCharType="end"/>
        </w:r>
      </w:hyperlink>
    </w:p>
    <w:p w14:paraId="0AF8894C" w14:textId="62A6A6E1" w:rsidR="00903445" w:rsidRDefault="00A64B2F">
      <w:pPr>
        <w:pStyle w:val="Obsah2"/>
        <w:rPr>
          <w:rFonts w:asciiTheme="minorHAnsi" w:eastAsiaTheme="minorEastAsia" w:hAnsiTheme="minorHAnsi"/>
          <w:noProof/>
          <w:spacing w:val="0"/>
          <w:sz w:val="22"/>
          <w:szCs w:val="22"/>
          <w:lang w:eastAsia="cs-CZ"/>
        </w:rPr>
      </w:pPr>
      <w:hyperlink w:anchor="_Toc90023991" w:history="1">
        <w:r w:rsidR="00903445" w:rsidRPr="00166B4E">
          <w:rPr>
            <w:rStyle w:val="Hypertextovodkaz"/>
            <w:rFonts w:asciiTheme="majorHAnsi" w:hAnsiTheme="majorHAnsi"/>
          </w:rPr>
          <w:t>4.6</w:t>
        </w:r>
        <w:r w:rsidR="00903445">
          <w:rPr>
            <w:rFonts w:asciiTheme="minorHAnsi" w:eastAsiaTheme="minorEastAsia" w:hAnsiTheme="minorHAnsi"/>
            <w:noProof/>
            <w:spacing w:val="0"/>
            <w:sz w:val="22"/>
            <w:szCs w:val="22"/>
            <w:lang w:eastAsia="cs-CZ"/>
          </w:rPr>
          <w:tab/>
        </w:r>
        <w:r w:rsidR="00903445" w:rsidRPr="00166B4E">
          <w:rPr>
            <w:rStyle w:val="Hypertextovodkaz"/>
          </w:rPr>
          <w:t>Životní prostředí a nakládání s odpady</w:t>
        </w:r>
        <w:r w:rsidR="00903445">
          <w:rPr>
            <w:noProof/>
            <w:webHidden/>
          </w:rPr>
          <w:tab/>
        </w:r>
        <w:r w:rsidR="00903445">
          <w:rPr>
            <w:noProof/>
            <w:webHidden/>
          </w:rPr>
          <w:fldChar w:fldCharType="begin"/>
        </w:r>
        <w:r w:rsidR="00903445">
          <w:rPr>
            <w:noProof/>
            <w:webHidden/>
          </w:rPr>
          <w:instrText xml:space="preserve"> PAGEREF _Toc90023991 \h </w:instrText>
        </w:r>
        <w:r w:rsidR="00903445">
          <w:rPr>
            <w:noProof/>
            <w:webHidden/>
          </w:rPr>
        </w:r>
        <w:r w:rsidR="00903445">
          <w:rPr>
            <w:noProof/>
            <w:webHidden/>
          </w:rPr>
          <w:fldChar w:fldCharType="separate"/>
        </w:r>
        <w:r w:rsidR="00903445">
          <w:rPr>
            <w:noProof/>
            <w:webHidden/>
          </w:rPr>
          <w:t>6</w:t>
        </w:r>
        <w:r w:rsidR="00903445">
          <w:rPr>
            <w:noProof/>
            <w:webHidden/>
          </w:rPr>
          <w:fldChar w:fldCharType="end"/>
        </w:r>
      </w:hyperlink>
    </w:p>
    <w:p w14:paraId="7BB7ED8A" w14:textId="627C0A06" w:rsidR="00903445" w:rsidRDefault="00A64B2F">
      <w:pPr>
        <w:pStyle w:val="Obsah2"/>
        <w:rPr>
          <w:rFonts w:asciiTheme="minorHAnsi" w:eastAsiaTheme="minorEastAsia" w:hAnsiTheme="minorHAnsi"/>
          <w:noProof/>
          <w:spacing w:val="0"/>
          <w:sz w:val="22"/>
          <w:szCs w:val="22"/>
          <w:lang w:eastAsia="cs-CZ"/>
        </w:rPr>
      </w:pPr>
      <w:hyperlink w:anchor="_Toc90023992" w:history="1">
        <w:r w:rsidR="00903445" w:rsidRPr="00166B4E">
          <w:rPr>
            <w:rStyle w:val="Hypertextovodkaz"/>
            <w:rFonts w:asciiTheme="majorHAnsi" w:hAnsiTheme="majorHAnsi"/>
          </w:rPr>
          <w:t>4.7</w:t>
        </w:r>
        <w:r w:rsidR="00903445">
          <w:rPr>
            <w:rFonts w:asciiTheme="minorHAnsi" w:eastAsiaTheme="minorEastAsia" w:hAnsiTheme="minorHAnsi"/>
            <w:noProof/>
            <w:spacing w:val="0"/>
            <w:sz w:val="22"/>
            <w:szCs w:val="22"/>
            <w:lang w:eastAsia="cs-CZ"/>
          </w:rPr>
          <w:tab/>
        </w:r>
        <w:r w:rsidR="00903445" w:rsidRPr="00166B4E">
          <w:rPr>
            <w:rStyle w:val="Hypertextovodkaz"/>
          </w:rPr>
          <w:t>Publicita stavby</w:t>
        </w:r>
        <w:r w:rsidR="00903445">
          <w:rPr>
            <w:noProof/>
            <w:webHidden/>
          </w:rPr>
          <w:tab/>
        </w:r>
        <w:r w:rsidR="00903445">
          <w:rPr>
            <w:noProof/>
            <w:webHidden/>
          </w:rPr>
          <w:fldChar w:fldCharType="begin"/>
        </w:r>
        <w:r w:rsidR="00903445">
          <w:rPr>
            <w:noProof/>
            <w:webHidden/>
          </w:rPr>
          <w:instrText xml:space="preserve"> PAGEREF _Toc90023992 \h </w:instrText>
        </w:r>
        <w:r w:rsidR="00903445">
          <w:rPr>
            <w:noProof/>
            <w:webHidden/>
          </w:rPr>
        </w:r>
        <w:r w:rsidR="00903445">
          <w:rPr>
            <w:noProof/>
            <w:webHidden/>
          </w:rPr>
          <w:fldChar w:fldCharType="separate"/>
        </w:r>
        <w:r w:rsidR="00903445">
          <w:rPr>
            <w:noProof/>
            <w:webHidden/>
          </w:rPr>
          <w:t>7</w:t>
        </w:r>
        <w:r w:rsidR="00903445">
          <w:rPr>
            <w:noProof/>
            <w:webHidden/>
          </w:rPr>
          <w:fldChar w:fldCharType="end"/>
        </w:r>
      </w:hyperlink>
    </w:p>
    <w:p w14:paraId="5A20CB88" w14:textId="483148CF" w:rsidR="00903445" w:rsidRDefault="00A64B2F">
      <w:pPr>
        <w:pStyle w:val="Obsah1"/>
        <w:rPr>
          <w:rFonts w:asciiTheme="minorHAnsi" w:eastAsiaTheme="minorEastAsia" w:hAnsiTheme="minorHAnsi"/>
          <w:b w:val="0"/>
          <w:caps w:val="0"/>
          <w:noProof/>
          <w:spacing w:val="0"/>
          <w:sz w:val="22"/>
          <w:szCs w:val="22"/>
          <w:lang w:eastAsia="cs-CZ"/>
        </w:rPr>
      </w:pPr>
      <w:hyperlink w:anchor="_Toc90023993" w:history="1">
        <w:r w:rsidR="00903445" w:rsidRPr="00166B4E">
          <w:rPr>
            <w:rStyle w:val="Hypertextovodkaz"/>
          </w:rPr>
          <w:t>5.</w:t>
        </w:r>
        <w:r w:rsidR="00903445">
          <w:rPr>
            <w:rFonts w:asciiTheme="minorHAnsi" w:eastAsiaTheme="minorEastAsia" w:hAnsiTheme="minorHAnsi"/>
            <w:b w:val="0"/>
            <w:caps w:val="0"/>
            <w:noProof/>
            <w:spacing w:val="0"/>
            <w:sz w:val="22"/>
            <w:szCs w:val="22"/>
            <w:lang w:eastAsia="cs-CZ"/>
          </w:rPr>
          <w:tab/>
        </w:r>
        <w:r w:rsidR="00903445" w:rsidRPr="00166B4E">
          <w:rPr>
            <w:rStyle w:val="Hypertextovodkaz"/>
          </w:rPr>
          <w:t>ORGANIZACE VÝSTAVBY, VÝLUKY</w:t>
        </w:r>
        <w:r w:rsidR="00903445">
          <w:rPr>
            <w:noProof/>
            <w:webHidden/>
          </w:rPr>
          <w:tab/>
        </w:r>
        <w:r w:rsidR="00903445">
          <w:rPr>
            <w:noProof/>
            <w:webHidden/>
          </w:rPr>
          <w:fldChar w:fldCharType="begin"/>
        </w:r>
        <w:r w:rsidR="00903445">
          <w:rPr>
            <w:noProof/>
            <w:webHidden/>
          </w:rPr>
          <w:instrText xml:space="preserve"> PAGEREF _Toc90023993 \h </w:instrText>
        </w:r>
        <w:r w:rsidR="00903445">
          <w:rPr>
            <w:noProof/>
            <w:webHidden/>
          </w:rPr>
        </w:r>
        <w:r w:rsidR="00903445">
          <w:rPr>
            <w:noProof/>
            <w:webHidden/>
          </w:rPr>
          <w:fldChar w:fldCharType="separate"/>
        </w:r>
        <w:r w:rsidR="00903445">
          <w:rPr>
            <w:noProof/>
            <w:webHidden/>
          </w:rPr>
          <w:t>7</w:t>
        </w:r>
        <w:r w:rsidR="00903445">
          <w:rPr>
            <w:noProof/>
            <w:webHidden/>
          </w:rPr>
          <w:fldChar w:fldCharType="end"/>
        </w:r>
      </w:hyperlink>
    </w:p>
    <w:p w14:paraId="372CF8BF" w14:textId="72CB250D" w:rsidR="00903445" w:rsidRDefault="00A64B2F">
      <w:pPr>
        <w:pStyle w:val="Obsah1"/>
        <w:rPr>
          <w:rFonts w:asciiTheme="minorHAnsi" w:eastAsiaTheme="minorEastAsia" w:hAnsiTheme="minorHAnsi"/>
          <w:b w:val="0"/>
          <w:caps w:val="0"/>
          <w:noProof/>
          <w:spacing w:val="0"/>
          <w:sz w:val="22"/>
          <w:szCs w:val="22"/>
          <w:lang w:eastAsia="cs-CZ"/>
        </w:rPr>
      </w:pPr>
      <w:hyperlink w:anchor="_Toc90023994" w:history="1">
        <w:r w:rsidR="00903445" w:rsidRPr="00166B4E">
          <w:rPr>
            <w:rStyle w:val="Hypertextovodkaz"/>
          </w:rPr>
          <w:t>6.</w:t>
        </w:r>
        <w:r w:rsidR="00903445">
          <w:rPr>
            <w:rFonts w:asciiTheme="minorHAnsi" w:eastAsiaTheme="minorEastAsia" w:hAnsiTheme="minorHAnsi"/>
            <w:b w:val="0"/>
            <w:caps w:val="0"/>
            <w:noProof/>
            <w:spacing w:val="0"/>
            <w:sz w:val="22"/>
            <w:szCs w:val="22"/>
            <w:lang w:eastAsia="cs-CZ"/>
          </w:rPr>
          <w:tab/>
        </w:r>
        <w:r w:rsidR="00903445" w:rsidRPr="00166B4E">
          <w:rPr>
            <w:rStyle w:val="Hypertextovodkaz"/>
          </w:rPr>
          <w:t>SOUVISEJÍCÍ DOKUMENTY A PŘEDPISY</w:t>
        </w:r>
        <w:r w:rsidR="00903445">
          <w:rPr>
            <w:noProof/>
            <w:webHidden/>
          </w:rPr>
          <w:tab/>
        </w:r>
        <w:r w:rsidR="00903445">
          <w:rPr>
            <w:noProof/>
            <w:webHidden/>
          </w:rPr>
          <w:fldChar w:fldCharType="begin"/>
        </w:r>
        <w:r w:rsidR="00903445">
          <w:rPr>
            <w:noProof/>
            <w:webHidden/>
          </w:rPr>
          <w:instrText xml:space="preserve"> PAGEREF _Toc90023994 \h </w:instrText>
        </w:r>
        <w:r w:rsidR="00903445">
          <w:rPr>
            <w:noProof/>
            <w:webHidden/>
          </w:rPr>
        </w:r>
        <w:r w:rsidR="00903445">
          <w:rPr>
            <w:noProof/>
            <w:webHidden/>
          </w:rPr>
          <w:fldChar w:fldCharType="separate"/>
        </w:r>
        <w:r w:rsidR="00903445">
          <w:rPr>
            <w:noProof/>
            <w:webHidden/>
          </w:rPr>
          <w:t>8</w:t>
        </w:r>
        <w:r w:rsidR="00903445">
          <w:rPr>
            <w:noProof/>
            <w:webHidden/>
          </w:rPr>
          <w:fldChar w:fldCharType="end"/>
        </w:r>
      </w:hyperlink>
    </w:p>
    <w:p w14:paraId="7420FBB9" w14:textId="16551B4E" w:rsidR="00AD0C7B" w:rsidRDefault="00BD7E91" w:rsidP="008D03B9">
      <w:r>
        <w:fldChar w:fldCharType="end"/>
      </w:r>
    </w:p>
    <w:p w14:paraId="3065E5DD" w14:textId="77777777" w:rsidR="00AD0C7B" w:rsidRDefault="00AD0C7B" w:rsidP="00DA1C67">
      <w:pPr>
        <w:pStyle w:val="Nadpisbezsl1-1"/>
        <w:outlineLvl w:val="0"/>
      </w:pPr>
      <w:bookmarkStart w:id="0" w:name="_Toc90023977"/>
      <w:bookmarkStart w:id="1" w:name="_Toc13731854"/>
      <w:r>
        <w:t>SEZNAM ZKRATEK</w:t>
      </w:r>
      <w:bookmarkEnd w:id="0"/>
      <w:r w:rsidR="0076790E">
        <w:t xml:space="preserve"> </w:t>
      </w:r>
      <w:bookmarkEnd w:id="1"/>
    </w:p>
    <w:p w14:paraId="50301A4A" w14:textId="305D6166"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903445">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F990113" w14:textId="77777777" w:rsidTr="00041EC8">
        <w:tc>
          <w:tcPr>
            <w:tcW w:w="1250" w:type="dxa"/>
            <w:tcMar>
              <w:top w:w="28" w:type="dxa"/>
              <w:left w:w="0" w:type="dxa"/>
              <w:bottom w:w="28" w:type="dxa"/>
              <w:right w:w="0" w:type="dxa"/>
            </w:tcMar>
          </w:tcPr>
          <w:p w14:paraId="606D5BE7" w14:textId="46A5412A" w:rsidR="0064600F" w:rsidRPr="00AD0C7B" w:rsidRDefault="0064600F" w:rsidP="00AD0C7B">
            <w:pPr>
              <w:pStyle w:val="Zkratky1"/>
            </w:pPr>
          </w:p>
        </w:tc>
        <w:tc>
          <w:tcPr>
            <w:tcW w:w="7452" w:type="dxa"/>
            <w:tcMar>
              <w:top w:w="28" w:type="dxa"/>
              <w:left w:w="0" w:type="dxa"/>
              <w:bottom w:w="28" w:type="dxa"/>
              <w:right w:w="0" w:type="dxa"/>
            </w:tcMar>
          </w:tcPr>
          <w:p w14:paraId="5E6B90A5" w14:textId="4CC1C5B1" w:rsidR="0064600F" w:rsidRPr="006115D3" w:rsidRDefault="0064600F" w:rsidP="000F15F1">
            <w:pPr>
              <w:pStyle w:val="Zkratky2"/>
            </w:pPr>
          </w:p>
        </w:tc>
      </w:tr>
      <w:tr w:rsidR="00AD0C7B" w:rsidRPr="00AD0C7B" w14:paraId="4D846DCA" w14:textId="77777777" w:rsidTr="00041EC8">
        <w:tc>
          <w:tcPr>
            <w:tcW w:w="1250" w:type="dxa"/>
            <w:tcMar>
              <w:top w:w="28" w:type="dxa"/>
              <w:left w:w="0" w:type="dxa"/>
              <w:bottom w:w="28" w:type="dxa"/>
              <w:right w:w="0" w:type="dxa"/>
            </w:tcMar>
          </w:tcPr>
          <w:p w14:paraId="0BCB2EC4" w14:textId="359326E1" w:rsidR="00AD0C7B" w:rsidRPr="00AD0C7B" w:rsidRDefault="00AF2B57" w:rsidP="00AF2B57">
            <w:pPr>
              <w:pStyle w:val="Zkratky1"/>
            </w:pPr>
            <w:r w:rsidRPr="0064600F">
              <w:t>ÚCL</w:t>
            </w:r>
            <w:r>
              <w:t xml:space="preserve"> </w:t>
            </w:r>
            <w:r>
              <w:tab/>
            </w:r>
          </w:p>
        </w:tc>
        <w:tc>
          <w:tcPr>
            <w:tcW w:w="7452" w:type="dxa"/>
            <w:tcMar>
              <w:top w:w="28" w:type="dxa"/>
              <w:left w:w="0" w:type="dxa"/>
              <w:bottom w:w="28" w:type="dxa"/>
              <w:right w:w="0" w:type="dxa"/>
            </w:tcMar>
          </w:tcPr>
          <w:p w14:paraId="0CCDC828" w14:textId="564838D1" w:rsidR="00AD0C7B" w:rsidRPr="006115D3" w:rsidRDefault="00AF2B57" w:rsidP="000F15F1">
            <w:pPr>
              <w:pStyle w:val="Zkratky2"/>
            </w:pPr>
            <w:r>
              <w:t>Úřad civilního letectví</w:t>
            </w:r>
          </w:p>
        </w:tc>
      </w:tr>
      <w:tr w:rsidR="00AD0C7B" w:rsidRPr="00AD0C7B" w14:paraId="6E6D433E" w14:textId="77777777" w:rsidTr="00041EC8">
        <w:tc>
          <w:tcPr>
            <w:tcW w:w="1250" w:type="dxa"/>
            <w:tcMar>
              <w:top w:w="28" w:type="dxa"/>
              <w:left w:w="0" w:type="dxa"/>
              <w:bottom w:w="28" w:type="dxa"/>
              <w:right w:w="0" w:type="dxa"/>
            </w:tcMar>
          </w:tcPr>
          <w:p w14:paraId="6C74AE41" w14:textId="77777777" w:rsidR="00AD0C7B" w:rsidRPr="00AD0C7B" w:rsidRDefault="00AD0C7B" w:rsidP="00AD0C7B">
            <w:pPr>
              <w:pStyle w:val="Zkratky1"/>
            </w:pPr>
          </w:p>
        </w:tc>
        <w:tc>
          <w:tcPr>
            <w:tcW w:w="7452" w:type="dxa"/>
            <w:tcMar>
              <w:top w:w="28" w:type="dxa"/>
              <w:left w:w="0" w:type="dxa"/>
              <w:bottom w:w="28" w:type="dxa"/>
              <w:right w:w="0" w:type="dxa"/>
            </w:tcMar>
          </w:tcPr>
          <w:p w14:paraId="534DE594" w14:textId="77777777" w:rsidR="00AD0C7B" w:rsidRPr="006115D3" w:rsidRDefault="00AD0C7B" w:rsidP="000F15F1">
            <w:pPr>
              <w:pStyle w:val="Zkratky2"/>
            </w:pPr>
          </w:p>
        </w:tc>
      </w:tr>
      <w:tr w:rsidR="00AD0C7B" w:rsidRPr="00AD0C7B" w14:paraId="129DEB80" w14:textId="77777777" w:rsidTr="00041EC8">
        <w:tc>
          <w:tcPr>
            <w:tcW w:w="1250" w:type="dxa"/>
            <w:tcMar>
              <w:top w:w="28" w:type="dxa"/>
              <w:left w:w="0" w:type="dxa"/>
              <w:bottom w:w="28" w:type="dxa"/>
              <w:right w:w="0" w:type="dxa"/>
            </w:tcMar>
          </w:tcPr>
          <w:p w14:paraId="70B9919D" w14:textId="77777777" w:rsidR="00AD0C7B" w:rsidRPr="00AD0C7B" w:rsidRDefault="00AD0C7B" w:rsidP="00AD0C7B">
            <w:pPr>
              <w:pStyle w:val="Zkratky1"/>
            </w:pPr>
          </w:p>
        </w:tc>
        <w:tc>
          <w:tcPr>
            <w:tcW w:w="7452" w:type="dxa"/>
            <w:tcMar>
              <w:top w:w="28" w:type="dxa"/>
              <w:left w:w="0" w:type="dxa"/>
              <w:bottom w:w="28" w:type="dxa"/>
              <w:right w:w="0" w:type="dxa"/>
            </w:tcMar>
          </w:tcPr>
          <w:p w14:paraId="1A142A0D" w14:textId="77777777" w:rsidR="00AD0C7B" w:rsidRPr="006115D3" w:rsidRDefault="00AD0C7B" w:rsidP="000F15F1">
            <w:pPr>
              <w:pStyle w:val="Zkratky2"/>
            </w:pPr>
          </w:p>
        </w:tc>
      </w:tr>
    </w:tbl>
    <w:p w14:paraId="4F603882" w14:textId="77777777" w:rsidR="00041EC8" w:rsidRDefault="00041EC8" w:rsidP="00AD0C7B"/>
    <w:p w14:paraId="3964B71B" w14:textId="77777777" w:rsidR="00826B7B" w:rsidRDefault="00826B7B">
      <w:r>
        <w:br w:type="page"/>
      </w:r>
    </w:p>
    <w:p w14:paraId="67D16584" w14:textId="77777777" w:rsidR="00DF7BAA" w:rsidRDefault="00DF7BAA" w:rsidP="00DF7BAA">
      <w:pPr>
        <w:pStyle w:val="Nadpis2-1"/>
      </w:pPr>
      <w:bookmarkStart w:id="2" w:name="_Toc6410429"/>
      <w:bookmarkStart w:id="3" w:name="_Toc90023978"/>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67306991" w14:textId="77777777" w:rsidR="00DF7BAA" w:rsidRDefault="00DF7BAA" w:rsidP="00DF7BAA">
      <w:pPr>
        <w:pStyle w:val="Nadpis2-2"/>
      </w:pPr>
      <w:bookmarkStart w:id="9" w:name="_Toc6410430"/>
      <w:bookmarkStart w:id="10" w:name="_Toc90023979"/>
      <w:r>
        <w:t>Účel a rozsah předmětu Díla</w:t>
      </w:r>
      <w:bookmarkEnd w:id="9"/>
      <w:bookmarkEnd w:id="10"/>
    </w:p>
    <w:p w14:paraId="474EE01A" w14:textId="7E669886" w:rsidR="00DF7BAA" w:rsidRDefault="00DF7BAA" w:rsidP="00F4668B">
      <w:pPr>
        <w:pStyle w:val="Text2-1"/>
      </w:pPr>
      <w:r>
        <w:t>Předmětem díla je zhotovení stavby „</w:t>
      </w:r>
      <w:r w:rsidR="00837AFE" w:rsidRPr="001F4DB2">
        <w:rPr>
          <w:rStyle w:val="Tun"/>
        </w:rPr>
        <w:t>Sanace násypového zemního tělesa Březová nad Svitavou - Svitavy 224,60</w:t>
      </w:r>
      <w:r w:rsidR="00837AFE">
        <w:rPr>
          <w:rStyle w:val="Tun"/>
        </w:rPr>
        <w:t>0</w:t>
      </w:r>
      <w:r w:rsidR="00837AFE" w:rsidRPr="001F4DB2">
        <w:rPr>
          <w:rStyle w:val="Tun"/>
        </w:rPr>
        <w:t xml:space="preserve"> - 225,000</w:t>
      </w:r>
      <w:r>
        <w:t>“</w:t>
      </w:r>
      <w:bookmarkStart w:id="11" w:name="_GoBack"/>
      <w:ins w:id="12" w:author="Szabó Radka, Mgr." w:date="2021-12-08T07:47:00Z">
        <w:r w:rsidR="00280F79">
          <w:t>,</w:t>
        </w:r>
      </w:ins>
      <w:bookmarkEnd w:id="11"/>
      <w:r>
        <w:t xml:space="preserve"> jejímž cílem je </w:t>
      </w:r>
      <w:r w:rsidR="00F4668B" w:rsidRPr="00F4668B">
        <w:t>odstranit příčiny nadměrných deformací zemního tělesa, které byly diagnostikovány v úseku od km 224,850 do km 225,050 v mezistaničním úseku Březová nad Svitavou – Svitavy tratě Brno hl. n. (mimo) – Česká Třebová o</w:t>
      </w:r>
      <w:r w:rsidR="00490551">
        <w:t>s.n. Příčinou je</w:t>
      </w:r>
      <w:r w:rsidR="00F4668B" w:rsidRPr="00F4668B">
        <w:t xml:space="preserve"> tak opakované snižování rychlosti z</w:t>
      </w:r>
      <w:r w:rsidR="002C2C1A">
        <w:t> </w:t>
      </w:r>
      <w:r w:rsidR="00F4668B" w:rsidRPr="00F4668B">
        <w:t>důvodů opakovaného rozpadu GPK koleje v úseku tratě Brno-Česká Třebová, v</w:t>
      </w:r>
      <w:r w:rsidR="002C2C1A">
        <w:t> </w:t>
      </w:r>
      <w:r w:rsidR="00F4668B" w:rsidRPr="00F4668B">
        <w:t>mezistaničním traťovém úseku Březová nad Svitavou. V přímé souvislosti s tím je mimo jiné požadována náprava nevyhovujícího stavu zařízení a staveb, které byly těmito deformacemi přetvořeny či poškozeny a zajištění odtoku povrchové a podzemní vody z</w:t>
      </w:r>
      <w:r w:rsidR="002C2C1A">
        <w:t> </w:t>
      </w:r>
      <w:r w:rsidR="00F4668B" w:rsidRPr="00F4668B">
        <w:t>oblasti postižené deformacemi do míst, kde již nedojde k ovlivnění dráhy. Účelem stavby je dosáhnout normových parametrů na daném úseku tratě, zejména traťovou rychlost 140 km/h, zatížení apod. Součástí sanace bude celková reprofilace a terénní úpravy území v okolí násypového zemního tělesa. Normové parametry budou dosaženy sanací podloží náspu, stavbou náspu sendvičové konstrukce, zřízením konstrukčních vrstev železničního spodku, reprofilací povrchového a podpovrchového odvodnění, včetně úpravy území na návodní straně násypového zemního tělesa. Sanace náspu železniční tratě bude navržena ve stávající poloze tělesa dráhy, sanační práce vyvolají stavbu nových základů a podpěr trakčního vedení, úpravu (ochranu) sdělovacího a</w:t>
      </w:r>
      <w:r w:rsidR="00B64FD9">
        <w:t> </w:t>
      </w:r>
      <w:r w:rsidR="00F4668B" w:rsidRPr="00F4668B">
        <w:t>zabezpečovacího zařízení a energetických vedení.</w:t>
      </w:r>
    </w:p>
    <w:p w14:paraId="37F82C06" w14:textId="34CFD152" w:rsidR="00E70AB8" w:rsidRPr="00A95443" w:rsidRDefault="00E70AB8" w:rsidP="00EB0835">
      <w:pPr>
        <w:pStyle w:val="Text2-1"/>
        <w:numPr>
          <w:ilvl w:val="2"/>
          <w:numId w:val="6"/>
        </w:numPr>
      </w:pPr>
      <w:r w:rsidRPr="00A95443">
        <w:t>Součástí díla je zajištění publicity (</w:t>
      </w:r>
      <w:r w:rsidRPr="001B7EE3">
        <w:t xml:space="preserve">viz </w:t>
      </w:r>
      <w:r w:rsidR="00AA6F63">
        <w:fldChar w:fldCharType="begin"/>
      </w:r>
      <w:r w:rsidR="00AA6F63">
        <w:instrText xml:space="preserve"> REF _Ref90023045 \r \h </w:instrText>
      </w:r>
      <w:r w:rsidR="00AA6F63">
        <w:fldChar w:fldCharType="separate"/>
      </w:r>
      <w:r w:rsidR="00AA6F63">
        <w:t>4.7</w:t>
      </w:r>
      <w:r w:rsidR="00AA6F63">
        <w:fldChar w:fldCharType="end"/>
      </w:r>
      <w:r w:rsidRPr="001B7EE3">
        <w:t xml:space="preserve"> těchto ZTP</w:t>
      </w:r>
      <w:r w:rsidRPr="00A95443">
        <w:t xml:space="preserve">). </w:t>
      </w:r>
    </w:p>
    <w:p w14:paraId="46BDAF35" w14:textId="011E5584" w:rsidR="00DF7BAA" w:rsidRPr="00DB4332" w:rsidRDefault="00724D47" w:rsidP="00724D47">
      <w:pPr>
        <w:pStyle w:val="Text2-1"/>
      </w:pPr>
      <w:r w:rsidRPr="00724D47">
        <w:t>Rozsah díla „</w:t>
      </w:r>
      <w:r w:rsidRPr="00724D47">
        <w:rPr>
          <w:b/>
        </w:rPr>
        <w:t>Sanace násypového zemního tělesa Březová nad Svitavou - Svitavy 224,600 - 225,000</w:t>
      </w:r>
      <w:r w:rsidRPr="00724D47">
        <w:t>“ je:</w:t>
      </w:r>
    </w:p>
    <w:p w14:paraId="75F7539A" w14:textId="77777777" w:rsidR="00D12C76" w:rsidRDefault="00546028" w:rsidP="00936D2A">
      <w:pPr>
        <w:pStyle w:val="Odrka1-1"/>
      </w:pPr>
      <w:r>
        <w:t>zhotovení stavby dle Z</w:t>
      </w:r>
      <w:r w:rsidR="00D12C76">
        <w:t>adávací dokumentace,</w:t>
      </w:r>
    </w:p>
    <w:p w14:paraId="2C4F227F" w14:textId="77777777" w:rsidR="00D12C76" w:rsidRDefault="00D12C76" w:rsidP="00936D2A">
      <w:pPr>
        <w:pStyle w:val="Odrka1-1"/>
      </w:pPr>
      <w:r>
        <w:t>zpracování Realizační dokumentace stavby,</w:t>
      </w:r>
    </w:p>
    <w:p w14:paraId="72EB3D2C" w14:textId="77777777" w:rsidR="00D12C76" w:rsidRDefault="00D12C76" w:rsidP="00936D2A">
      <w:pPr>
        <w:pStyle w:val="Odrka1-1"/>
      </w:pPr>
      <w:r>
        <w:t>vypracování Dokumentace skutečného provedení stavby</w:t>
      </w:r>
      <w:r w:rsidR="00E70AB8">
        <w:t xml:space="preserve"> včetně geodetické části</w:t>
      </w:r>
      <w:r>
        <w:t>.</w:t>
      </w:r>
    </w:p>
    <w:p w14:paraId="4596B56C" w14:textId="77777777" w:rsidR="00DF7BAA" w:rsidRDefault="00DF7BAA" w:rsidP="00DF7BAA">
      <w:pPr>
        <w:pStyle w:val="Nadpis2-2"/>
      </w:pPr>
      <w:bookmarkStart w:id="13" w:name="_Toc6410431"/>
      <w:bookmarkStart w:id="14" w:name="_Toc90023980"/>
      <w:r>
        <w:t>Umístění stavby</w:t>
      </w:r>
      <w:bookmarkEnd w:id="13"/>
      <w:bookmarkEnd w:id="14"/>
    </w:p>
    <w:p w14:paraId="41BAD490" w14:textId="254F47D9" w:rsidR="00DF7BAA" w:rsidRDefault="00DF7BAA" w:rsidP="00AE4BC7">
      <w:pPr>
        <w:pStyle w:val="Text2-1"/>
      </w:pPr>
      <w:r>
        <w:t>Stavba bude probíhat</w:t>
      </w:r>
      <w:r w:rsidR="00AE4BC7">
        <w:t xml:space="preserve"> </w:t>
      </w:r>
      <w:r w:rsidR="00AE4BC7" w:rsidRPr="00AE4BC7">
        <w:t>v km 224,600 – 225,000</w:t>
      </w:r>
      <w:r>
        <w:t xml:space="preserve"> na trati </w:t>
      </w:r>
      <w:r w:rsidR="00AE4BC7" w:rsidRPr="00AE4BC7">
        <w:t>2002 Brno hl.n. (mimo) – Česká Třebová os.n. (mimo), TÚDÚ 2002 18 Březová nad Svitavou – hranice obvodu. Stavba bude probíhat v Pardubickém kraji, okres Svitavy, katastr obce Hradec nad Svitavou 647</w:t>
      </w:r>
      <w:r w:rsidR="00595286">
        <w:t> </w:t>
      </w:r>
      <w:r w:rsidR="00AE4BC7" w:rsidRPr="00AE4BC7">
        <w:t>233.</w:t>
      </w:r>
    </w:p>
    <w:p w14:paraId="37797A78" w14:textId="77777777" w:rsidR="00DF7BAA" w:rsidRDefault="00DF7BAA" w:rsidP="00DF7BAA">
      <w:pPr>
        <w:pStyle w:val="Nadpis2-1"/>
      </w:pPr>
      <w:bookmarkStart w:id="15" w:name="_Toc6410432"/>
      <w:bookmarkStart w:id="16" w:name="_Toc90023981"/>
      <w:r>
        <w:t>PŘEHLED VÝCHOZÍCH PODKLADŮ</w:t>
      </w:r>
      <w:bookmarkEnd w:id="15"/>
      <w:bookmarkEnd w:id="16"/>
    </w:p>
    <w:p w14:paraId="4A5C257C" w14:textId="77777777" w:rsidR="00DF7BAA" w:rsidRDefault="00DF7BAA" w:rsidP="00DF7BAA">
      <w:pPr>
        <w:pStyle w:val="Nadpis2-2"/>
      </w:pPr>
      <w:bookmarkStart w:id="17" w:name="_Toc6410433"/>
      <w:bookmarkStart w:id="18" w:name="_Toc90023982"/>
      <w:r>
        <w:t>Projektová dokumentace</w:t>
      </w:r>
      <w:bookmarkEnd w:id="17"/>
      <w:bookmarkEnd w:id="18"/>
    </w:p>
    <w:p w14:paraId="4C16E25C" w14:textId="75470E0D" w:rsidR="00DF7BAA" w:rsidRDefault="00DF7BAA" w:rsidP="009816A7">
      <w:pPr>
        <w:pStyle w:val="Text2-1"/>
      </w:pPr>
      <w:r>
        <w:t xml:space="preserve">Projektová dokumentace </w:t>
      </w:r>
      <w:r w:rsidR="006F0C1B">
        <w:t xml:space="preserve">DUSP PDPS </w:t>
      </w:r>
      <w:r w:rsidR="009D2AB9" w:rsidRPr="009D2AB9">
        <w:t>„Sanace násypového zemního tělesa Březová nad Svitavou – Svitavy 224,600 – 225,000“</w:t>
      </w:r>
      <w:r>
        <w:t xml:space="preserve">, zpracovatel </w:t>
      </w:r>
      <w:r w:rsidR="009D2AB9">
        <w:t>SAGASTA s.r.o</w:t>
      </w:r>
      <w:r>
        <w:t>.,</w:t>
      </w:r>
      <w:r w:rsidR="009D2AB9">
        <w:t xml:space="preserve"> </w:t>
      </w:r>
      <w:r w:rsidR="009D2AB9" w:rsidRPr="009D2AB9">
        <w:t>Novodvorská 1010/14, 142 00 Praha 4</w:t>
      </w:r>
      <w:r w:rsidR="009D2AB9">
        <w:t>,</w:t>
      </w:r>
      <w:r w:rsidR="009D2AB9" w:rsidRPr="009D2AB9">
        <w:t xml:space="preserve"> </w:t>
      </w:r>
      <w:r w:rsidR="009816A7" w:rsidRPr="009816A7">
        <w:t>IČ: 045 98 555</w:t>
      </w:r>
      <w:r w:rsidR="009816A7">
        <w:t xml:space="preserve">, </w:t>
      </w:r>
      <w:r>
        <w:t>datum</w:t>
      </w:r>
      <w:r w:rsidR="006F0C1B">
        <w:t xml:space="preserve"> 12.</w:t>
      </w:r>
      <w:r w:rsidR="00595286">
        <w:t> </w:t>
      </w:r>
      <w:r w:rsidR="00732C86">
        <w:t>07</w:t>
      </w:r>
      <w:r w:rsidR="006F0C1B">
        <w:t>.</w:t>
      </w:r>
      <w:r w:rsidR="00595286">
        <w:t> </w:t>
      </w:r>
      <w:r w:rsidR="006F0C1B">
        <w:t>2021.</w:t>
      </w:r>
    </w:p>
    <w:p w14:paraId="24F6B4DF" w14:textId="77777777" w:rsidR="00BA2F47" w:rsidRDefault="00BA2F47" w:rsidP="00BA2F47">
      <w:pPr>
        <w:pStyle w:val="Textbezslovn"/>
      </w:pPr>
      <w:r>
        <w:t>Zhotovitel po uzavření SOD obdrží elektronickou podobu Projektové dokumentace v otevřené formě.</w:t>
      </w:r>
    </w:p>
    <w:p w14:paraId="2785937F" w14:textId="77777777" w:rsidR="00DF7BAA" w:rsidRDefault="00DF7BAA" w:rsidP="00DF7BAA">
      <w:pPr>
        <w:pStyle w:val="Nadpis2-2"/>
      </w:pPr>
      <w:bookmarkStart w:id="19" w:name="_Toc6410434"/>
      <w:bookmarkStart w:id="20" w:name="_Toc90023983"/>
      <w:r>
        <w:t>Související dokumentace</w:t>
      </w:r>
      <w:bookmarkEnd w:id="19"/>
      <w:bookmarkEnd w:id="20"/>
    </w:p>
    <w:p w14:paraId="4A7849BA" w14:textId="156CD186" w:rsidR="00DF7BAA" w:rsidRDefault="00DF7BAA" w:rsidP="00DF7BAA">
      <w:pPr>
        <w:pStyle w:val="Text2-1"/>
      </w:pPr>
      <w:r>
        <w:t xml:space="preserve">Posuzovací protokol projektu SŽ čj: </w:t>
      </w:r>
      <w:r w:rsidRPr="00F61C0A">
        <w:t xml:space="preserve">…………. </w:t>
      </w:r>
      <w:r>
        <w:t xml:space="preserve">ze dne </w:t>
      </w:r>
      <w:r w:rsidR="00F61C0A">
        <w:t>………….</w:t>
      </w:r>
      <w:r w:rsidR="00B820C1">
        <w:t xml:space="preserve"> V přípravě 11</w:t>
      </w:r>
      <w:r w:rsidR="00376ED1">
        <w:t>-12</w:t>
      </w:r>
      <w:r w:rsidR="00B820C1">
        <w:t>/2021.</w:t>
      </w:r>
    </w:p>
    <w:p w14:paraId="03B12F34" w14:textId="39E125AF" w:rsidR="00DF7BAA" w:rsidRDefault="00DF7BAA" w:rsidP="00DA2010">
      <w:pPr>
        <w:pStyle w:val="Text2-1"/>
      </w:pPr>
      <w:r>
        <w:t>Schvalovací protokol projektu</w:t>
      </w:r>
      <w:r w:rsidR="00CC3FA9">
        <w:t xml:space="preserve"> k ZP</w:t>
      </w:r>
      <w:r>
        <w:t xml:space="preserve"> SŽ </w:t>
      </w:r>
      <w:r w:rsidRPr="00AD5732">
        <w:t xml:space="preserve">čj: </w:t>
      </w:r>
      <w:r w:rsidR="00DA2010" w:rsidRPr="00AD5732">
        <w:t xml:space="preserve">217/2020-910-IZD/2 </w:t>
      </w:r>
      <w:r w:rsidRPr="00AD5732">
        <w:t xml:space="preserve">ze dne </w:t>
      </w:r>
      <w:r w:rsidR="00DA2010" w:rsidRPr="00AD5732">
        <w:t>08.</w:t>
      </w:r>
      <w:r w:rsidR="00595286" w:rsidRPr="00AD5732">
        <w:t> </w:t>
      </w:r>
      <w:r w:rsidR="00DA2010" w:rsidRPr="00AD5732">
        <w:t>02.</w:t>
      </w:r>
      <w:r w:rsidR="00595286" w:rsidRPr="00AD5732">
        <w:t> </w:t>
      </w:r>
      <w:r w:rsidR="00DA2010" w:rsidRPr="00AD5732">
        <w:t>2021</w:t>
      </w:r>
      <w:r w:rsidR="00F61C0A" w:rsidRPr="00AD5732">
        <w:t>.</w:t>
      </w:r>
    </w:p>
    <w:p w14:paraId="3F6C8E12" w14:textId="621B9B41" w:rsidR="00DF7BAA" w:rsidRDefault="00DF7BAA" w:rsidP="00DF7BAA">
      <w:pPr>
        <w:pStyle w:val="Text2-1"/>
      </w:pPr>
      <w:r>
        <w:t>Stavební povolení</w:t>
      </w:r>
      <w:r w:rsidR="00464D5C">
        <w:t>, žádost</w:t>
      </w:r>
      <w:r>
        <w:t xml:space="preserve"> </w:t>
      </w:r>
      <w:r w:rsidR="00464D5C">
        <w:t>byla podána</w:t>
      </w:r>
      <w:r w:rsidR="00B820C1">
        <w:t xml:space="preserve"> dne 19.10.2021.</w:t>
      </w:r>
    </w:p>
    <w:p w14:paraId="42931A83" w14:textId="4949164B" w:rsidR="00DF7BAA" w:rsidRDefault="00DF7BAA" w:rsidP="00DF7BAA">
      <w:pPr>
        <w:pStyle w:val="Textbezslovn"/>
      </w:pPr>
      <w:r w:rsidRPr="00233551">
        <w:t>Stavební povolení bude předáno bez zbytečného odkladu před podpisem Smlouvy vítěznému uchazeči.</w:t>
      </w:r>
      <w:r w:rsidRPr="0077778B">
        <w:t xml:space="preserve"> </w:t>
      </w:r>
    </w:p>
    <w:p w14:paraId="44B207D9" w14:textId="0FB28342" w:rsidR="000C0672" w:rsidRPr="00806064" w:rsidRDefault="000C0672" w:rsidP="000C0672">
      <w:pPr>
        <w:pStyle w:val="Text2-1"/>
        <w:numPr>
          <w:ilvl w:val="2"/>
          <w:numId w:val="6"/>
        </w:numPr>
      </w:pPr>
      <w:r w:rsidRPr="00806064">
        <w:t>Smlouvy o smlouvě budoucí nájemní s vlastníky pozemků</w:t>
      </w:r>
      <w:r w:rsidR="002D3371">
        <w:t xml:space="preserve"> (E617-S-3613/2021, E617-S-3614/2021, E617-S-3615/2021, E617-S-3616/2021)</w:t>
      </w:r>
      <w:r w:rsidRPr="00806064">
        <w:t xml:space="preserve">, </w:t>
      </w:r>
      <w:r w:rsidR="002D3371">
        <w:t xml:space="preserve">na jejichž základě v průběhu </w:t>
      </w:r>
      <w:r w:rsidRPr="00806064">
        <w:lastRenderedPageBreak/>
        <w:t xml:space="preserve">realizace </w:t>
      </w:r>
      <w:r w:rsidR="002D3371">
        <w:t xml:space="preserve">stavby uzavře a uhradí zhotovitel stavby nájemní smlouvy. (Předpokládaná výše nájemného 302 544,00 Kč). </w:t>
      </w:r>
      <w:r w:rsidRPr="00806064">
        <w:t xml:space="preserve"> </w:t>
      </w:r>
    </w:p>
    <w:p w14:paraId="13E92174" w14:textId="5E1534C3" w:rsidR="00A32197" w:rsidRDefault="00A32197" w:rsidP="000C0672">
      <w:pPr>
        <w:pStyle w:val="Textbezslovn"/>
        <w:ind w:hanging="737"/>
      </w:pPr>
    </w:p>
    <w:p w14:paraId="206CE27E" w14:textId="77777777" w:rsidR="00DF7BAA" w:rsidRDefault="00DF7BAA" w:rsidP="00DF7BAA">
      <w:pPr>
        <w:pStyle w:val="Nadpis2-1"/>
      </w:pPr>
      <w:bookmarkStart w:id="21" w:name="_Toc6410435"/>
      <w:bookmarkStart w:id="22" w:name="_Toc90023984"/>
      <w:r>
        <w:t>KOORDINACE S JINÝMI STAVBAMI</w:t>
      </w:r>
      <w:bookmarkEnd w:id="21"/>
      <w:bookmarkEnd w:id="22"/>
      <w:r>
        <w:t xml:space="preserve"> </w:t>
      </w:r>
    </w:p>
    <w:p w14:paraId="0C39B985"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1D8ECA35" w14:textId="77777777" w:rsidR="00DF7BAA" w:rsidRPr="005D6E9C" w:rsidRDefault="00DF7BAA" w:rsidP="00DF7BAA">
      <w:pPr>
        <w:pStyle w:val="Text2-1"/>
      </w:pPr>
      <w:r w:rsidRPr="005D6E9C">
        <w:t>Koordinace musí probíhat zejména s níže uvedenými investicemi a opravnými pracemi:</w:t>
      </w:r>
    </w:p>
    <w:p w14:paraId="09F01126" w14:textId="77777777" w:rsidR="00F13F97" w:rsidRPr="00EA2B34" w:rsidRDefault="00F13F97" w:rsidP="00EA2B34">
      <w:pPr>
        <w:pStyle w:val="Odstavec1-1a"/>
      </w:pPr>
      <w:r w:rsidRPr="00EA2B34">
        <w:t>Rekonstrukce mostu v km 182</w:t>
      </w:r>
      <w:r w:rsidR="009E7B30" w:rsidRPr="00EA2B34">
        <w:t>,618 trati Brno – Česká Třebová</w:t>
      </w:r>
    </w:p>
    <w:p w14:paraId="59CE93A1" w14:textId="77777777" w:rsidR="00F13F97" w:rsidRPr="00EA2B34" w:rsidRDefault="00F13F97" w:rsidP="00EA2B34">
      <w:pPr>
        <w:pStyle w:val="Odstavec1-1a"/>
      </w:pPr>
      <w:r w:rsidRPr="00EA2B34">
        <w:t>Rekonstruk</w:t>
      </w:r>
      <w:r w:rsidR="009E7B30" w:rsidRPr="00EA2B34">
        <w:t>ce zab. zař. v žst. Brno hl. n.</w:t>
      </w:r>
    </w:p>
    <w:p w14:paraId="65026380" w14:textId="77777777" w:rsidR="00F13F97" w:rsidRPr="00EA2B34" w:rsidRDefault="00F13F97" w:rsidP="00EA2B34">
      <w:pPr>
        <w:pStyle w:val="Odstavec1-1a"/>
      </w:pPr>
      <w:r w:rsidRPr="00EA2B34">
        <w:t>Rekonstrukce výh</w:t>
      </w:r>
      <w:r w:rsidR="009E7B30" w:rsidRPr="00EA2B34">
        <w:t>ybek pod St.5 v žst. Brno hl.n.</w:t>
      </w:r>
    </w:p>
    <w:p w14:paraId="27B00170" w14:textId="77777777" w:rsidR="00F13F97" w:rsidRPr="00EA2B34" w:rsidRDefault="00F13F97" w:rsidP="00EA2B34">
      <w:pPr>
        <w:pStyle w:val="Odstavec1-1a"/>
      </w:pPr>
      <w:r w:rsidRPr="00EA2B34">
        <w:t>Rekonstrukce mostu v km 143,14</w:t>
      </w:r>
      <w:r w:rsidR="009E7B30" w:rsidRPr="00EA2B34">
        <w:t>3 v žst. Brno hl. n. (Hybešova)</w:t>
      </w:r>
    </w:p>
    <w:p w14:paraId="2633FAA8" w14:textId="77777777" w:rsidR="00F13F97" w:rsidRPr="00EA2B34" w:rsidRDefault="00405D5A" w:rsidP="00EA2B34">
      <w:pPr>
        <w:pStyle w:val="Odstavec1-1a"/>
      </w:pPr>
      <w:r w:rsidRPr="00EA2B34">
        <w:t>Rekonstrukce mostů v km 142,550 a 142,552 v žst. Brno hl.n. (Křídlovická)</w:t>
      </w:r>
    </w:p>
    <w:p w14:paraId="3323D81F" w14:textId="77777777" w:rsidR="00F13F97" w:rsidRPr="00EA2B34" w:rsidRDefault="002B6E45" w:rsidP="00EA2B34">
      <w:pPr>
        <w:pStyle w:val="Odstavec1-1a"/>
      </w:pPr>
      <w:r w:rsidRPr="00EA2B34">
        <w:t>P</w:t>
      </w:r>
      <w:r w:rsidR="00F13F97" w:rsidRPr="00EA2B34">
        <w:t>řeložka silnice I/43 v úse</w:t>
      </w:r>
      <w:r w:rsidRPr="00EA2B34">
        <w:t>ku Hradec nad Svitavou – Lačnov</w:t>
      </w:r>
      <w:r w:rsidR="00F13F97" w:rsidRPr="00EA2B34">
        <w:t xml:space="preserve"> </w:t>
      </w:r>
    </w:p>
    <w:p w14:paraId="0126F5FB" w14:textId="77777777" w:rsidR="00574330" w:rsidRPr="00EA2B34" w:rsidRDefault="00574330" w:rsidP="00EA2B34">
      <w:pPr>
        <w:pStyle w:val="Odstavec1-1a"/>
      </w:pPr>
      <w:r w:rsidRPr="00EA2B34">
        <w:t>Brno – Maloměřice St.6 – Adamov, BC</w:t>
      </w:r>
    </w:p>
    <w:p w14:paraId="4EB7540E" w14:textId="77777777" w:rsidR="00574330" w:rsidRPr="00EA2B34" w:rsidRDefault="00574330" w:rsidP="00EA2B34">
      <w:pPr>
        <w:pStyle w:val="Odstavec1-1a"/>
      </w:pPr>
      <w:r w:rsidRPr="00EA2B34">
        <w:t>Adamov – Blansko, BC</w:t>
      </w:r>
    </w:p>
    <w:p w14:paraId="6A208DED" w14:textId="77777777" w:rsidR="00574330" w:rsidRPr="00EA2B34" w:rsidRDefault="00574330" w:rsidP="00EA2B34">
      <w:pPr>
        <w:pStyle w:val="Odstavec1-1a"/>
      </w:pPr>
      <w:r w:rsidRPr="00EA2B34">
        <w:t>Rekonstrukce nástupišť v žst. Adamov</w:t>
      </w:r>
    </w:p>
    <w:p w14:paraId="7DF1B787" w14:textId="77777777" w:rsidR="00405D5A" w:rsidRPr="007D2208" w:rsidRDefault="00405D5A" w:rsidP="00EA2B34">
      <w:pPr>
        <w:pStyle w:val="Odstavec1-1a"/>
      </w:pPr>
      <w:r w:rsidRPr="00EA2B34">
        <w:t>Zrušení přejezdu</w:t>
      </w:r>
      <w:r w:rsidRPr="00405D5A">
        <w:t xml:space="preserve"> P6801 v km 179,826 trati Brno – Č. Třebová a výstavba podchodu v zast. Blansko</w:t>
      </w:r>
    </w:p>
    <w:p w14:paraId="3D1AAE9A" w14:textId="77777777" w:rsidR="00DF7BAA" w:rsidRDefault="00E70AB8" w:rsidP="009E7B30">
      <w:pPr>
        <w:pStyle w:val="Nadpis2-1"/>
      </w:pPr>
      <w:bookmarkStart w:id="23" w:name="_Toc6410436"/>
      <w:bookmarkStart w:id="24" w:name="_Toc90023985"/>
      <w:r>
        <w:t xml:space="preserve">POŽADAVKY NA </w:t>
      </w:r>
      <w:r w:rsidR="00DF7BAA" w:rsidRPr="00EC2E51">
        <w:t>TECHNICKÉ</w:t>
      </w:r>
      <w:r w:rsidR="00DF7BAA">
        <w:t xml:space="preserve"> </w:t>
      </w:r>
      <w:r>
        <w:t>ŘEŠENÍ</w:t>
      </w:r>
      <w:r w:rsidR="00DF7BAA">
        <w:t xml:space="preserve"> PROVEDENÍ DÍLA</w:t>
      </w:r>
      <w:bookmarkEnd w:id="23"/>
      <w:bookmarkEnd w:id="24"/>
    </w:p>
    <w:p w14:paraId="43A92DD3" w14:textId="77777777" w:rsidR="00C2708C" w:rsidRDefault="00C2708C" w:rsidP="00C2708C">
      <w:pPr>
        <w:pStyle w:val="Nadpis2-2"/>
      </w:pPr>
      <w:bookmarkStart w:id="25" w:name="_Toc7077116"/>
      <w:bookmarkStart w:id="26" w:name="_Toc63778075"/>
      <w:bookmarkStart w:id="27" w:name="_Toc90023986"/>
      <w:r>
        <w:t>Všeobecně</w:t>
      </w:r>
      <w:bookmarkEnd w:id="25"/>
      <w:bookmarkEnd w:id="26"/>
      <w:bookmarkEnd w:id="27"/>
    </w:p>
    <w:p w14:paraId="4C4FD65C" w14:textId="69232336" w:rsidR="00C2708C" w:rsidRDefault="00C2708C" w:rsidP="00C2708C">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1" w:history="1">
        <w:r w:rsidRPr="00C2708C">
          <w:rPr>
            <w:rStyle w:val="Hypertextovodkaz"/>
            <w:noProof w:val="0"/>
          </w:rPr>
          <w:t>https://www.buildary.online/cs/moduly/elektronicky-stavebni-denik</w:t>
        </w:r>
      </w:hyperlink>
      <w:r w:rsidRPr="00C2708C">
        <w:t>). ESD se vede v českém jazyce. Objednatel poskytne zdarma Zhotoviteli před Datem zahájení prací maximálně 1</w:t>
      </w:r>
      <w:r w:rsidRPr="00026A4B">
        <w:t xml:space="preserve">0 licenčních jednotek pro aplikaci Buildary.online pro vedení ESD a to na celou dobu povinnosti vést stavební deník dle </w:t>
      </w:r>
      <w:r w:rsidR="009816A7">
        <w:t xml:space="preserve">ust. </w:t>
      </w:r>
      <w:r w:rsidRPr="00026A4B">
        <w:t>§ 157 zákona č. 183/2006 Sb. stavební zákon, v platném znění. Ustanovení odstavců 3.1.</w:t>
      </w:r>
      <w:r w:rsidRPr="002E0F0E">
        <w:t>3</w:t>
      </w:r>
      <w:r w:rsidRPr="00666FE9">
        <w:t xml:space="preserve"> a 3.1.4 </w:t>
      </w:r>
      <w:r w:rsidRPr="00C2708C">
        <w:t>VTP/R/1</w:t>
      </w:r>
      <w:r w:rsidR="00AA6F63">
        <w:t>5</w:t>
      </w:r>
      <w:r w:rsidRPr="00C2708C">
        <w:t>/21 se nepoužije, ustanovení článku 3.3 VTP/R/1</w:t>
      </w:r>
      <w:r w:rsidR="00AA6F63">
        <w:t>5</w:t>
      </w:r>
      <w:r w:rsidRPr="00C2708C">
        <w:t>/21 se použije v při</w:t>
      </w:r>
      <w:r w:rsidRPr="00802EE1">
        <w:t>měřené míře s ohledem na</w:t>
      </w:r>
      <w:r>
        <w:t> </w:t>
      </w:r>
      <w:r w:rsidRPr="00802EE1">
        <w:t>vedení</w:t>
      </w:r>
      <w:r>
        <w:t> </w:t>
      </w:r>
      <w:r w:rsidRPr="00802EE1">
        <w:t xml:space="preserve">ESD. </w:t>
      </w:r>
    </w:p>
    <w:p w14:paraId="0AA51F70" w14:textId="1CAB5CB7" w:rsidR="006303FA" w:rsidRPr="00B457A4" w:rsidRDefault="006303FA" w:rsidP="006303FA">
      <w:pPr>
        <w:pStyle w:val="Text2-1"/>
      </w:pPr>
      <w:r w:rsidRPr="00B457A4">
        <w:t>Odstavec 4.3.1 ve VTP/R/1</w:t>
      </w:r>
      <w:r>
        <w:t>5</w:t>
      </w:r>
      <w:r w:rsidRPr="00B457A4">
        <w:t>/21 se ruší a nahrazuje se následujícím odstavcem:</w:t>
      </w:r>
    </w:p>
    <w:p w14:paraId="7BB3D09E" w14:textId="77777777" w:rsidR="006303FA" w:rsidRPr="00B457A4" w:rsidRDefault="006303FA" w:rsidP="006303FA">
      <w:pPr>
        <w:pStyle w:val="Textbezslovn"/>
        <w:tabs>
          <w:tab w:val="left" w:pos="1701"/>
        </w:tabs>
        <w:ind w:left="1701" w:hanging="964"/>
      </w:pPr>
      <w:r w:rsidRPr="00B457A4">
        <w:t xml:space="preserve">„4.3.1 </w:t>
      </w:r>
      <w:r w:rsidRPr="00B457A4">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t> </w:t>
      </w:r>
      <w:r w:rsidRPr="00B457A4">
        <w:t>kapacitou úměrnou rozsahu díla, včetně parkovacích míst. Vyhrazené objekty (stavební buňky) pro potřeby Objednatele budou označeny pouze logem SŽ. Označení, tj. instalace polepu, včetně vytvoření přesného grafického návrhu dle zadání Objednatele, zajistí Zhotovitel. Náklady na výše uvedenou součinnost jsou zahrnuty v nabídce Zhotovitele a jsou tak součástí nákladů na zařízení staveniště.“</w:t>
      </w:r>
    </w:p>
    <w:p w14:paraId="7CA5BCAF" w14:textId="77777777" w:rsidR="00A44408" w:rsidRPr="001B3CD3" w:rsidRDefault="00A44408" w:rsidP="00A44408">
      <w:pPr>
        <w:pStyle w:val="Text2-1"/>
        <w:numPr>
          <w:ilvl w:val="2"/>
          <w:numId w:val="6"/>
        </w:numPr>
      </w:pPr>
      <w:r w:rsidRPr="001B3CD3">
        <w:lastRenderedPageBreak/>
        <w:t>V</w:t>
      </w:r>
      <w:r>
        <w:t xml:space="preserve"> kapitole 11. POŽÁRNÍ OCHRANA </w:t>
      </w:r>
      <w:r w:rsidRPr="001B3CD3">
        <w:t>ve VTP/</w:t>
      </w:r>
      <w:r>
        <w:t>R/15/21</w:t>
      </w:r>
      <w:r w:rsidRPr="001B3CD3">
        <w:t xml:space="preserve"> se vkládá nový odst. </w:t>
      </w:r>
      <w:r>
        <w:t>11</w:t>
      </w:r>
      <w:r w:rsidRPr="001B3CD3">
        <w:t>.</w:t>
      </w:r>
      <w:r>
        <w:t>2</w:t>
      </w:r>
      <w:r w:rsidRPr="001B3CD3">
        <w:t>:</w:t>
      </w:r>
    </w:p>
    <w:p w14:paraId="7D44827A" w14:textId="77777777" w:rsidR="00A44408" w:rsidRPr="001B3CD3" w:rsidRDefault="00A44408" w:rsidP="00A44408">
      <w:pPr>
        <w:pStyle w:val="Textbezslovn"/>
        <w:ind w:left="1418" w:hanging="681"/>
      </w:pPr>
      <w:r>
        <w:t>11.2</w:t>
      </w:r>
      <w:r>
        <w:tab/>
        <w:t>„</w:t>
      </w:r>
      <w:r w:rsidRPr="0055798A">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r>
        <w:t>“</w:t>
      </w:r>
    </w:p>
    <w:p w14:paraId="2DDF780A" w14:textId="77777777" w:rsidR="00DF7BAA" w:rsidRDefault="00DF7BAA" w:rsidP="00DF7BAA">
      <w:pPr>
        <w:pStyle w:val="Nadpis2-2"/>
      </w:pPr>
      <w:bookmarkStart w:id="28" w:name="_Toc90023987"/>
      <w:r>
        <w:t xml:space="preserve">Zeměměřická </w:t>
      </w:r>
      <w:r w:rsidRPr="0080577B">
        <w:t>činnost</w:t>
      </w:r>
      <w:r>
        <w:t xml:space="preserve"> zhotovitele</w:t>
      </w:r>
      <w:bookmarkEnd w:id="28"/>
    </w:p>
    <w:p w14:paraId="710CF1B2" w14:textId="249271AB" w:rsidR="00E70AB8" w:rsidRDefault="00E70AB8" w:rsidP="00E70AB8">
      <w:pPr>
        <w:pStyle w:val="Text2-1"/>
      </w:pPr>
      <w:r>
        <w:t>Zhotovitel zažádá jmenovaného ÚOZI Objednatele o zajištění aktuálních podkladů a postupu vyplývajícího z požadavků uvedených v příslušných VTP a těchto ZTP pro</w:t>
      </w:r>
      <w:r w:rsidR="00C2708C">
        <w:t> </w:t>
      </w:r>
      <w:r>
        <w:t xml:space="preserve">provedení díla nejpozději do termínu předání Staveniště. </w:t>
      </w:r>
    </w:p>
    <w:p w14:paraId="18A1203E"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785EB79F" w14:textId="77777777" w:rsidR="00DF7BAA" w:rsidRDefault="00DF7BAA" w:rsidP="00DF7BAA">
      <w:pPr>
        <w:pStyle w:val="Nadpis2-2"/>
      </w:pPr>
      <w:bookmarkStart w:id="29" w:name="_Toc6410438"/>
      <w:bookmarkStart w:id="30" w:name="_Toc90023988"/>
      <w:r>
        <w:t>Doklady překládané zhotovitelem</w:t>
      </w:r>
      <w:bookmarkEnd w:id="29"/>
      <w:bookmarkEnd w:id="30"/>
    </w:p>
    <w:p w14:paraId="64B74B71" w14:textId="77777777" w:rsidR="00D12C76" w:rsidRPr="006C33D8" w:rsidRDefault="00D12C76" w:rsidP="00D12C76">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66D6117B" w14:textId="77777777" w:rsidR="00DF7BAA" w:rsidRPr="00FD1C75" w:rsidRDefault="00DF7BAA" w:rsidP="00DF7BAA">
      <w:pPr>
        <w:pStyle w:val="Text2-1"/>
      </w:pPr>
      <w:r w:rsidRPr="00FD1C75">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3D6976F2" w14:textId="77777777" w:rsidR="00FD1C75" w:rsidRPr="001C36AD" w:rsidRDefault="00FD1C75" w:rsidP="001C36AD">
      <w:pPr>
        <w:pStyle w:val="Odrka1-1"/>
      </w:pPr>
      <w:r w:rsidRPr="005E3E8B">
        <w:t xml:space="preserve">K-05/2 řízení </w:t>
      </w:r>
      <w:r w:rsidRPr="001C36AD">
        <w:t>staveb železničního svršku a spodku</w:t>
      </w:r>
      <w:r w:rsidR="00F001E0" w:rsidRPr="001C36AD">
        <w:t>;</w:t>
      </w:r>
    </w:p>
    <w:p w14:paraId="65999D01" w14:textId="77777777" w:rsidR="00DF7BAA" w:rsidRPr="00753AE5" w:rsidRDefault="00753AE5" w:rsidP="001C36AD">
      <w:pPr>
        <w:pStyle w:val="Odrka1-1"/>
      </w:pPr>
      <w:r w:rsidRPr="001C36AD">
        <w:t>Osvědčení způsobilosti</w:t>
      </w:r>
      <w:r w:rsidRPr="00753AE5">
        <w:rPr>
          <w:spacing w:val="-2"/>
        </w:rPr>
        <w:t xml:space="preserve"> ke svařování kolejnic (stykově odtavovací a aluminotermické)</w:t>
      </w:r>
      <w:r w:rsidR="00F001E0">
        <w:rPr>
          <w:spacing w:val="-2"/>
        </w:rPr>
        <w:t>;</w:t>
      </w:r>
    </w:p>
    <w:p w14:paraId="51292B12" w14:textId="77777777" w:rsidR="00DF7BAA" w:rsidRPr="00FD1C75" w:rsidRDefault="00DF7BAA" w:rsidP="00DF7BAA">
      <w:pPr>
        <w:pStyle w:val="Text2-1"/>
      </w:pPr>
      <w:r w:rsidRPr="00753AE5">
        <w:t>Výše uvedené doklady upravující odbornou způsobilost musí osvědčit odbornou způsobilost samotného dodavatele (je-li fyzickou osobou) nebo jiné osoby,</w:t>
      </w:r>
      <w:r w:rsidRPr="00FD1C75">
        <w:t xml:space="preserve"> která bude pro dodavatele příslušnou činnost vykonávat.  </w:t>
      </w:r>
    </w:p>
    <w:p w14:paraId="3366271C" w14:textId="77777777" w:rsidR="00DF7BAA" w:rsidRDefault="00DF7BAA" w:rsidP="00DF7BAA">
      <w:pPr>
        <w:pStyle w:val="Nadpis2-2"/>
      </w:pPr>
      <w:bookmarkStart w:id="31" w:name="_Toc6410439"/>
      <w:bookmarkStart w:id="32" w:name="_Toc90023989"/>
      <w:r>
        <w:t>Dokumentace zhotovitele pro stavbu</w:t>
      </w:r>
      <w:bookmarkEnd w:id="31"/>
      <w:bookmarkEnd w:id="32"/>
    </w:p>
    <w:p w14:paraId="6D01CBDB"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21D24BFE" w14:textId="6BE25FE9" w:rsidR="00DF7BAA" w:rsidRPr="006576E1" w:rsidRDefault="00753AE5" w:rsidP="00753AE5">
      <w:pPr>
        <w:pStyle w:val="Text2-1"/>
      </w:pPr>
      <w:r w:rsidRPr="00082428">
        <w:t>Stavba byla ve fázi DSP kladně posouzena notifikovanou osobou na shodu s technickými požadavky na interoperabilitu bez doplňujících podmínek. Zpracování případných změn vyplývajících z Technických specifikací interoperability, které budou platné pro notifikaci stavby ve „fázi výroby" je, včetně získání samotné notifikace, součástí plnění předmětu díla a uchazeči o realizaci této stavby je zapracují do své nabídky. Obsahem notifikace stavby bylo posouzení na shodu s technickými požadavky na interoperabilitu pro</w:t>
      </w:r>
      <w:r w:rsidR="001C36AD" w:rsidRPr="00082428">
        <w:t> </w:t>
      </w:r>
      <w:r w:rsidRPr="00082428">
        <w:t>strukturální subsystémy CCS, INI a ENE, příp. další požadované v době zpracování. Výsledkem notifikace bylo získání certifikátů (ověření notifikovanou osobou) dle platné legislativy. Zajištění sledování shody z hlediska Interoperability (případných změn) již v</w:t>
      </w:r>
      <w:r w:rsidR="001C36AD" w:rsidRPr="00082428">
        <w:t> </w:t>
      </w:r>
      <w:r w:rsidRPr="00082428">
        <w:t>průběhu stavby je povinností Zhotovitele. V případě dopadu</w:t>
      </w:r>
      <w:r w:rsidRPr="006576E1">
        <w:t xml:space="preserve"> těchto změn na realizaci nebo následné získání notifikace je povinen tyto skutečnosti neprodleně Objednateli.</w:t>
      </w:r>
    </w:p>
    <w:p w14:paraId="1BBA0AB2" w14:textId="77777777" w:rsidR="00DF7BAA" w:rsidRDefault="00DF7BAA" w:rsidP="00DF7BAA">
      <w:pPr>
        <w:pStyle w:val="Nadpis2-2"/>
      </w:pPr>
      <w:bookmarkStart w:id="33" w:name="_Toc6410440"/>
      <w:bookmarkStart w:id="34" w:name="_Toc90023990"/>
      <w:r>
        <w:lastRenderedPageBreak/>
        <w:t>Dokumentace skutečného provedení stavby</w:t>
      </w:r>
      <w:bookmarkEnd w:id="33"/>
      <w:bookmarkEnd w:id="34"/>
    </w:p>
    <w:p w14:paraId="4B3903B7"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5504E08" w14:textId="16C3186E" w:rsidR="00B94742" w:rsidRDefault="00B94742" w:rsidP="00EB0835">
      <w:pPr>
        <w:pStyle w:val="Text2-1"/>
        <w:numPr>
          <w:ilvl w:val="2"/>
          <w:numId w:val="6"/>
        </w:numPr>
      </w:pPr>
      <w:r>
        <w:t xml:space="preserve">Předání DSPS dle odst. 8.3.5 </w:t>
      </w:r>
      <w:r w:rsidRPr="00E85BCE">
        <w:t>VTP/R/15/21 proběhne na médiu DVD</w:t>
      </w:r>
      <w:r>
        <w:t xml:space="preserve">. </w:t>
      </w:r>
    </w:p>
    <w:p w14:paraId="54CE7ED8" w14:textId="77777777" w:rsidR="00DF7BAA" w:rsidRDefault="00DF7BAA" w:rsidP="00DF7BAA">
      <w:pPr>
        <w:pStyle w:val="Nadpis2-2"/>
      </w:pPr>
      <w:bookmarkStart w:id="35" w:name="_Toc6410458"/>
      <w:bookmarkStart w:id="36" w:name="_Toc90023991"/>
      <w:r>
        <w:t>Životní prostředí a nakládání s odpady</w:t>
      </w:r>
      <w:bookmarkEnd w:id="35"/>
      <w:bookmarkEnd w:id="36"/>
    </w:p>
    <w:p w14:paraId="5468BEFB" w14:textId="77777777" w:rsidR="00204583" w:rsidRPr="00204583" w:rsidRDefault="00204583" w:rsidP="00204583">
      <w:pPr>
        <w:pStyle w:val="Text2-1"/>
        <w:rPr>
          <w:rStyle w:val="Tun"/>
          <w:b w:val="0"/>
        </w:rPr>
      </w:pPr>
      <w:r w:rsidRPr="00052DB3">
        <w:rPr>
          <w:rStyle w:val="Tun"/>
          <w:b w:val="0"/>
        </w:rPr>
        <w:t xml:space="preserve">Prováděcí vyhlášky nového zákona č. 541/2020 Sb., o odpadech, v platném znění budou vycházet postupně a je nutné, aby Zhotovitel na vydaná přechodná ustanovení adekvátně reagoval a v předstihu informoval </w:t>
      </w:r>
      <w:r>
        <w:rPr>
          <w:rStyle w:val="Tun"/>
          <w:b w:val="0"/>
        </w:rPr>
        <w:t>TDS</w:t>
      </w:r>
      <w:r w:rsidRPr="00052DB3">
        <w:rPr>
          <w:rStyle w:val="Tun"/>
          <w:b w:val="0"/>
        </w:rPr>
        <w:t xml:space="preserve"> a </w:t>
      </w:r>
      <w:r w:rsidRPr="00204583">
        <w:rPr>
          <w:rStyle w:val="Tun"/>
          <w:b w:val="0"/>
        </w:rPr>
        <w:t>Specialistu ŽP Objednatele.</w:t>
      </w:r>
    </w:p>
    <w:p w14:paraId="24ACFF8A" w14:textId="444B22AF" w:rsidR="00204583" w:rsidRPr="00204583" w:rsidRDefault="00204583" w:rsidP="00204583">
      <w:pPr>
        <w:pStyle w:val="Text2-1"/>
        <w:rPr>
          <w:rStyle w:val="Tun"/>
          <w:b w:val="0"/>
        </w:rPr>
      </w:pPr>
      <w:r w:rsidRPr="00204583">
        <w:rPr>
          <w:rStyle w:val="Tun"/>
        </w:rPr>
        <w:t>Nad rámec Projektové dokumentace bude Zhotovitel stavební a demoliční odpad (skupina katalogu odpadů č. 17) v co největší možné míře recyklovat.</w:t>
      </w:r>
      <w:r w:rsidRPr="00204583">
        <w:rPr>
          <w:rStyle w:val="Tun"/>
          <w:b w:val="0"/>
        </w:rPr>
        <w:t xml:space="preserve"> Do procesu recyklace nespadá vytěžená zemina (podskupina odpadů č. 17 05). V rámci Odpadového hospodářství je pro daný odpad v Projektové dokumentaci většinou navržen způsob likvidace odvoz na skládku. </w:t>
      </w:r>
      <w:r w:rsidRPr="00204583">
        <w:rPr>
          <w:rStyle w:val="Tun"/>
        </w:rPr>
        <w:t xml:space="preserve">Zhotovitel </w:t>
      </w:r>
      <w:r w:rsidRPr="00204583">
        <w:rPr>
          <w:rStyle w:val="Tun"/>
          <w:bCs/>
        </w:rPr>
        <w:t xml:space="preserve">podskupinu odpadů </w:t>
      </w:r>
      <w:r w:rsidRPr="00204583">
        <w:rPr>
          <w:rStyle w:val="Tun"/>
        </w:rPr>
        <w:t>č. 17 01, 17 02, 17 03, 17 04, 17 06, 17 08, 17 09) bude likvidovat v recyklačních střediscích k tomu určených dle vlastního výběru.</w:t>
      </w:r>
      <w:r w:rsidRPr="00204583">
        <w:rPr>
          <w:rStyle w:val="Tun"/>
          <w:b w:val="0"/>
        </w:rPr>
        <w:t xml:space="preserve"> Zhotovitel ocení položky odpadů v SO 90-90 s podskupinou odpadů č. 17 01, 17 02, 17 03, 17 04, 17 06, 17 08, 17 09 k recyklaci na</w:t>
      </w:r>
      <w:r w:rsidR="0017426E">
        <w:rPr>
          <w:rStyle w:val="Tun"/>
          <w:b w:val="0"/>
        </w:rPr>
        <w:t> </w:t>
      </w:r>
      <w:r w:rsidRPr="00204583">
        <w:rPr>
          <w:rStyle w:val="Tun"/>
          <w:b w:val="0"/>
        </w:rPr>
        <w:t>jím navržených recyklačních středisek. Do Závěrečné zprávy o nakládání s odpady je</w:t>
      </w:r>
      <w:r w:rsidR="0017426E">
        <w:rPr>
          <w:rStyle w:val="Tun"/>
          <w:b w:val="0"/>
        </w:rPr>
        <w:t> </w:t>
      </w:r>
      <w:r w:rsidRPr="00204583">
        <w:rPr>
          <w:rStyle w:val="Tun"/>
          <w:b w:val="0"/>
        </w:rPr>
        <w:t xml:space="preserve">Zhotovitel povinen nad rámec Projektové dokumentace doplnit přehlednou tabulku nejen likvidovaných odpadů, ale i odpadů předaných k recyklaci, popřípadě k přípravě pro opětovné použití. </w:t>
      </w:r>
    </w:p>
    <w:p w14:paraId="3336FE83" w14:textId="77777777" w:rsidR="00204583" w:rsidRPr="00204583" w:rsidRDefault="00204583" w:rsidP="00204583">
      <w:pPr>
        <w:pStyle w:val="Text2-1"/>
        <w:rPr>
          <w:rStyle w:val="Tun"/>
          <w:b w:val="0"/>
        </w:rPr>
      </w:pPr>
      <w:r w:rsidRPr="00204583">
        <w:rPr>
          <w:rStyle w:val="Tun"/>
          <w:b w:val="0"/>
        </w:rPr>
        <w:t>Zhotovitel předloží TDS a Specialistovi ŽP Objednatele</w:t>
      </w:r>
      <w:r w:rsidRPr="00204583" w:rsidDel="00C3773A">
        <w:rPr>
          <w:rStyle w:val="Tun"/>
          <w:b w:val="0"/>
        </w:rPr>
        <w:t xml:space="preserve"> </w:t>
      </w:r>
      <w:r w:rsidRPr="00204583">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5FCEBDAE" w14:textId="22E3207C" w:rsidR="00204583" w:rsidRPr="00204583" w:rsidRDefault="00204583" w:rsidP="00204583">
      <w:pPr>
        <w:pStyle w:val="Text2-1"/>
        <w:rPr>
          <w:rStyle w:val="Tun"/>
          <w:b w:val="0"/>
        </w:rPr>
      </w:pPr>
      <w:r w:rsidRPr="00204583">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w:t>
      </w:r>
      <w:r w:rsidR="0017426E">
        <w:rPr>
          <w:rStyle w:val="Tun"/>
          <w:b w:val="0"/>
        </w:rPr>
        <w:t> </w:t>
      </w:r>
      <w:r w:rsidRPr="00204583">
        <w:rPr>
          <w:rStyle w:val="Tun"/>
          <w:b w:val="0"/>
        </w:rPr>
        <w:t>dalšího využití materiálu, respektive odpadu.</w:t>
      </w:r>
    </w:p>
    <w:p w14:paraId="194FB11A" w14:textId="2F517208" w:rsidR="00204583" w:rsidRPr="00204583" w:rsidRDefault="00204583" w:rsidP="00204583">
      <w:pPr>
        <w:pStyle w:val="Text2-1"/>
      </w:pPr>
      <w:r w:rsidRPr="00204583">
        <w:rPr>
          <w:rStyle w:val="Tun"/>
        </w:rPr>
        <w:t>Zhotovitel stavby si zajistí rozsah skládek, respektive recyklačních středis</w:t>
      </w:r>
      <w:r w:rsidR="00903445">
        <w:rPr>
          <w:rStyle w:val="Tun"/>
        </w:rPr>
        <w:t>ek</w:t>
      </w:r>
      <w:r w:rsidRPr="00204583">
        <w:rPr>
          <w:rStyle w:val="Tun"/>
        </w:rPr>
        <w:t xml:space="preserve"> sám, a to dle celkového množství a kategorie odpadů a tuto cenu si včetně rizika zohlední v nabídkové ceně položky.</w:t>
      </w:r>
      <w:r w:rsidRPr="00204583">
        <w:t xml:space="preserve">   </w:t>
      </w:r>
    </w:p>
    <w:p w14:paraId="2149F3B6" w14:textId="34432DD3" w:rsidR="00204583" w:rsidRPr="00217951" w:rsidRDefault="00204583" w:rsidP="00204583">
      <w:pPr>
        <w:pStyle w:val="Text2-1"/>
      </w:pPr>
      <w:r w:rsidRPr="00204583">
        <w:rPr>
          <w:rStyle w:val="Tun"/>
        </w:rPr>
        <w:t>Polohy a vzdálenosti skládek, respektive recyklačních středis</w:t>
      </w:r>
      <w:r w:rsidR="00903445">
        <w:rPr>
          <w:rStyle w:val="Tun"/>
        </w:rPr>
        <w:t>ek</w:t>
      </w:r>
      <w:r w:rsidRPr="00204583">
        <w:rPr>
          <w:rStyle w:val="Tun"/>
        </w:rPr>
        <w:t xml:space="preserve"> pro likvidaci, respektive recyklaci</w:t>
      </w:r>
      <w:r w:rsidRPr="00217951">
        <w:rPr>
          <w:rStyle w:val="Tun"/>
        </w:rPr>
        <w:t xml:space="preserve"> odpadů uvedené v Projektové dokumentaci jsou pouze informativní a slouží pro interní potřeby Objednatele a stavebního řízení. Umístění skládek</w:t>
      </w:r>
      <w:r>
        <w:rPr>
          <w:rStyle w:val="Tun"/>
        </w:rPr>
        <w:t>, respektive recyklačních středisek</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51272663" w14:textId="05FE5667" w:rsidR="002B47AA" w:rsidRPr="002B47AA" w:rsidRDefault="002B47AA" w:rsidP="002B47AA">
      <w:pPr>
        <w:pStyle w:val="Text2-1"/>
      </w:pPr>
      <w:bookmarkStart w:id="37" w:name="_Ref79059397"/>
      <w:r w:rsidRPr="002B47AA">
        <w:t>Zhotovitel do Závěrečné zprávy o nakládání s odpady vypracuje následující dokumenty mimo požadavky VTP, které budou předloženy Objednateli ke kontrole:</w:t>
      </w:r>
    </w:p>
    <w:p w14:paraId="65F87CC1" w14:textId="77777777" w:rsidR="002B47AA" w:rsidRPr="002B47AA" w:rsidRDefault="002B47AA" w:rsidP="00332B4C">
      <w:pPr>
        <w:pStyle w:val="Odstavec1-1a"/>
        <w:numPr>
          <w:ilvl w:val="0"/>
          <w:numId w:val="42"/>
        </w:numPr>
      </w:pPr>
      <w:r w:rsidRPr="002B47AA">
        <w:t>Přehlednou tabulku vyzískaného materiálu a jeho následného využití, respektive nakládání. Tabulka bude obsahovat i porovnání množství a nakládání s Projektovou dokumentací.</w:t>
      </w:r>
    </w:p>
    <w:p w14:paraId="08D6DB52" w14:textId="77777777" w:rsidR="002B47AA" w:rsidRPr="002B47AA" w:rsidRDefault="002B47AA" w:rsidP="002B47AA">
      <w:pPr>
        <w:pStyle w:val="Odstavec1-1a"/>
        <w:numPr>
          <w:ilvl w:val="0"/>
          <w:numId w:val="7"/>
        </w:numPr>
      </w:pPr>
      <w:r w:rsidRPr="002B47AA">
        <w:t>Přehlednou tabulku recyklovaného materiálu, respektive odpadu, která bude obsahovat skutečné množství v realizaci, odhadované množství v rámci Projektové dokumentace a způsob nakládání s ním.</w:t>
      </w:r>
    </w:p>
    <w:p w14:paraId="1B8FA5BF" w14:textId="38A3BC07" w:rsidR="00936D2A" w:rsidRPr="00980EEF" w:rsidRDefault="00936D2A" w:rsidP="00134F59">
      <w:pPr>
        <w:pStyle w:val="Nadpis2-2"/>
      </w:pPr>
      <w:bookmarkStart w:id="38" w:name="_Ref90023045"/>
      <w:bookmarkStart w:id="39" w:name="_Toc90023992"/>
      <w:r w:rsidRPr="00980EEF">
        <w:t>Publicita stavb</w:t>
      </w:r>
      <w:r w:rsidR="00412D61" w:rsidRPr="00980EEF">
        <w:t>y</w:t>
      </w:r>
      <w:bookmarkEnd w:id="37"/>
      <w:bookmarkEnd w:id="38"/>
      <w:bookmarkEnd w:id="39"/>
    </w:p>
    <w:p w14:paraId="70D656D1" w14:textId="6B1EE7D1" w:rsidR="000B0FED" w:rsidRPr="000B0FED" w:rsidRDefault="000B0FED" w:rsidP="000B0FED">
      <w:pPr>
        <w:pStyle w:val="Text2-1"/>
      </w:pPr>
      <w:bookmarkStart w:id="40" w:name="_Ref87280528"/>
      <w:r w:rsidRPr="000B0FED">
        <w:t>Zhotovitel zajistí po domluvě s Objednatelem pořízení videodokumentace stavby prostřednictvím dronu</w:t>
      </w:r>
      <w:r w:rsidR="000C608B">
        <w:t xml:space="preserve"> v počtu 3 ks, vždy jednou za tři měsíce po celou dobu výstavby</w:t>
      </w:r>
      <w:r w:rsidRPr="000B0FED">
        <w:t xml:space="preserve"> </w:t>
      </w:r>
      <w:r w:rsidRPr="000B0FED">
        <w:lastRenderedPageBreak/>
        <w:t>(je možné doplnit záběry dronu pomocí jiného záznamového zařízení), která bude následnou, odbornou postprodukcí zpracována do propagačních videí v délce 1-2 minut. Tato videa budou opatřena logem Správy železnic, případně doplněn mluveným komentářem, dle dohody s Objednatelem. Video bude pořízeno a</w:t>
      </w:r>
      <w:r w:rsidR="001C36AD">
        <w:t> </w:t>
      </w:r>
      <w:r w:rsidRPr="000B0FED">
        <w:t>odevzdáno v rozlišení ve FULL HD. Objednatel požaduje natočení stávajícího stavu, natáčení v průběhu realizace a po jejím dokončení. Do 15-ti pracovních dnů od ukončení každé dílčí části natáčení Zhotovitel předá zpracovanou videodokumen</w:t>
      </w:r>
      <w:r w:rsidR="00EA2B34">
        <w:t>taci Objednateli. Objednatel si </w:t>
      </w:r>
      <w:r w:rsidRPr="000B0FED">
        <w:t>vyhrazuje právo schválení finální podoby předmětného propagačního videa. Výsledný produkt je majetkem Objednatele.</w:t>
      </w:r>
      <w:bookmarkEnd w:id="40"/>
    </w:p>
    <w:p w14:paraId="69CD863C" w14:textId="77777777" w:rsidR="000B0FED" w:rsidRPr="000B0FED" w:rsidRDefault="000B0FED" w:rsidP="000B0FED">
      <w:pPr>
        <w:pStyle w:val="Text2-1"/>
      </w:pPr>
      <w:r w:rsidRPr="000B0FED">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0CA3A4CF" w14:textId="61A08F1C" w:rsidR="000B0FED" w:rsidRPr="000B0FED" w:rsidRDefault="000B0FED" w:rsidP="000B0FED">
      <w:pPr>
        <w:pStyle w:val="Text2-1"/>
      </w:pPr>
      <w:r w:rsidRPr="000B0FED">
        <w:t xml:space="preserve">Žadatel, nebo Zhotovitel stavby jakožto cizí právní subjekt, který má povinnost provádět letecké práce na základě videodokumentace, která je definována v odstavci </w:t>
      </w:r>
      <w:r w:rsidR="00666FE9">
        <w:fldChar w:fldCharType="begin"/>
      </w:r>
      <w:r w:rsidR="00666FE9">
        <w:instrText xml:space="preserve"> REF _Ref87280528 \r \h </w:instrText>
      </w:r>
      <w:r w:rsidR="00666FE9">
        <w:fldChar w:fldCharType="separate"/>
      </w:r>
      <w:r w:rsidR="00724383">
        <w:t>4.7.1</w:t>
      </w:r>
      <w:r w:rsidR="00666FE9">
        <w:fldChar w:fldCharType="end"/>
      </w:r>
      <w:r w:rsidRPr="000B0FED">
        <w:t xml:space="preserve">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w:t>
      </w:r>
      <w:r w:rsidR="00EA2B34">
        <w:t> </w:t>
      </w:r>
      <w:r w:rsidRPr="000B0FED">
        <w:t>„Předpisem L 2 - Pravidla létání, Doplněk X – Bezpilotní systémy“, v případě létání v</w:t>
      </w:r>
      <w:r w:rsidR="00EA2B34">
        <w:t> </w:t>
      </w:r>
      <w:r w:rsidRPr="000B0FED">
        <w:t>zakázaných, omezených a v dalších jinak zatížených letových prostorech a zajistit si</w:t>
      </w:r>
      <w:r w:rsidR="00EA2B34">
        <w:t> </w:t>
      </w:r>
      <w:r w:rsidRPr="000B0FED">
        <w:t>potřebná povolení pro let z důvodu videodokumentaci u Úřadu civilního letectví.</w:t>
      </w:r>
    </w:p>
    <w:p w14:paraId="7CF65A15" w14:textId="77777777" w:rsidR="00DF7BAA" w:rsidRDefault="00DF7BAA" w:rsidP="00DF7BAA">
      <w:pPr>
        <w:pStyle w:val="Nadpis2-1"/>
      </w:pPr>
      <w:bookmarkStart w:id="41" w:name="_Toc6410460"/>
      <w:bookmarkStart w:id="42" w:name="_Toc90023993"/>
      <w:r w:rsidRPr="00EC2E51">
        <w:t>ORGANIZACE</w:t>
      </w:r>
      <w:r>
        <w:t xml:space="preserve"> VÝSTAVBY, VÝLUKY</w:t>
      </w:r>
      <w:bookmarkEnd w:id="41"/>
      <w:bookmarkEnd w:id="42"/>
    </w:p>
    <w:p w14:paraId="11EAE360" w14:textId="4B769FA8" w:rsidR="00DF7BAA" w:rsidRPr="006B5C75" w:rsidRDefault="00DF7BAA" w:rsidP="006B5C75">
      <w:pPr>
        <w:pStyle w:val="Text2-1"/>
      </w:pPr>
      <w:r w:rsidRPr="00817E52">
        <w:t xml:space="preserve">Rozhodující milníky doporučeného časového harmonogramu: Při zpracování harmonogramu je nutné </w:t>
      </w:r>
      <w:r w:rsidRPr="00313E2C">
        <w:rPr>
          <w:b/>
        </w:rPr>
        <w:t>vycházet z jednotlivých stavebních postupů uvedených v</w:t>
      </w:r>
      <w:r w:rsidR="00903445">
        <w:rPr>
          <w:b/>
        </w:rPr>
        <w:t> </w:t>
      </w:r>
      <w:r w:rsidRPr="00313E2C">
        <w:rPr>
          <w:b/>
        </w:rPr>
        <w:t>ZOV a</w:t>
      </w:r>
      <w:r w:rsidR="001C36AD" w:rsidRPr="00313E2C">
        <w:rPr>
          <w:b/>
        </w:rPr>
        <w:t> </w:t>
      </w:r>
      <w:r w:rsidRPr="00313E2C">
        <w:rPr>
          <w:b/>
        </w:rPr>
        <w:t xml:space="preserve">dodržet množství a délku předjednaných výluk / Rozhodující milníky jsou </w:t>
      </w:r>
      <w:r w:rsidR="006B5C75" w:rsidRPr="00313E2C">
        <w:rPr>
          <w:b/>
        </w:rPr>
        <w:t>01.</w:t>
      </w:r>
      <w:r w:rsidR="00690E50" w:rsidRPr="00313E2C">
        <w:rPr>
          <w:b/>
        </w:rPr>
        <w:t xml:space="preserve"> </w:t>
      </w:r>
      <w:r w:rsidR="006B5C75" w:rsidRPr="00313E2C">
        <w:rPr>
          <w:b/>
        </w:rPr>
        <w:t>0</w:t>
      </w:r>
      <w:r w:rsidR="00971F08" w:rsidRPr="00313E2C">
        <w:rPr>
          <w:b/>
        </w:rPr>
        <w:t>3</w:t>
      </w:r>
      <w:r w:rsidR="006B5C75" w:rsidRPr="00313E2C">
        <w:rPr>
          <w:b/>
        </w:rPr>
        <w:t>.</w:t>
      </w:r>
      <w:r w:rsidR="00690E50" w:rsidRPr="00313E2C">
        <w:rPr>
          <w:b/>
        </w:rPr>
        <w:t xml:space="preserve"> </w:t>
      </w:r>
      <w:r w:rsidR="006B5C75" w:rsidRPr="00313E2C">
        <w:rPr>
          <w:b/>
        </w:rPr>
        <w:t xml:space="preserve">2022 a </w:t>
      </w:r>
      <w:r w:rsidR="00313E2C" w:rsidRPr="00313E2C">
        <w:rPr>
          <w:b/>
        </w:rPr>
        <w:t>26</w:t>
      </w:r>
      <w:r w:rsidR="006B5C75" w:rsidRPr="00313E2C">
        <w:rPr>
          <w:b/>
        </w:rPr>
        <w:t>.</w:t>
      </w:r>
      <w:r w:rsidR="00690E50" w:rsidRPr="00313E2C">
        <w:rPr>
          <w:b/>
        </w:rPr>
        <w:t xml:space="preserve"> </w:t>
      </w:r>
      <w:r w:rsidR="006B5C75" w:rsidRPr="00313E2C">
        <w:rPr>
          <w:b/>
        </w:rPr>
        <w:t>0</w:t>
      </w:r>
      <w:r w:rsidR="00313E2C" w:rsidRPr="00313E2C">
        <w:rPr>
          <w:b/>
        </w:rPr>
        <w:t>8</w:t>
      </w:r>
      <w:r w:rsidR="006B5C75" w:rsidRPr="00313E2C">
        <w:rPr>
          <w:b/>
        </w:rPr>
        <w:t>.</w:t>
      </w:r>
      <w:r w:rsidR="00690E50" w:rsidRPr="00313E2C">
        <w:rPr>
          <w:b/>
        </w:rPr>
        <w:t xml:space="preserve"> </w:t>
      </w:r>
      <w:r w:rsidR="006B5C75" w:rsidRPr="00313E2C">
        <w:rPr>
          <w:b/>
        </w:rPr>
        <w:t>2022</w:t>
      </w:r>
      <w:r w:rsidRPr="006B5C75">
        <w:t xml:space="preserve">. </w:t>
      </w:r>
    </w:p>
    <w:p w14:paraId="7B218435" w14:textId="77777777" w:rsidR="00DF7BAA" w:rsidRPr="00817E52" w:rsidRDefault="00DF7BAA" w:rsidP="00DF7BAA">
      <w:pPr>
        <w:pStyle w:val="Text2-1"/>
      </w:pPr>
      <w:r w:rsidRPr="00817E52">
        <w:t>V harmonogramu postupu prací je nutno dle ZOV v Projektové dokumentaci respektovat zejména následující požadavky a termíny:</w:t>
      </w:r>
    </w:p>
    <w:p w14:paraId="4FD9D725" w14:textId="77777777" w:rsidR="00DF7BAA" w:rsidRPr="00817E52" w:rsidRDefault="00DF7BAA" w:rsidP="0047647C">
      <w:pPr>
        <w:pStyle w:val="Odrka1-1"/>
        <w:numPr>
          <w:ilvl w:val="0"/>
          <w:numId w:val="4"/>
        </w:numPr>
        <w:spacing w:after="60"/>
      </w:pPr>
      <w:r w:rsidRPr="00817E52">
        <w:t>termín zahájení a ukončení stavby</w:t>
      </w:r>
    </w:p>
    <w:p w14:paraId="731F83E0" w14:textId="77777777" w:rsidR="00DF7BAA" w:rsidRPr="00817E52" w:rsidRDefault="00DF7BAA" w:rsidP="0047647C">
      <w:pPr>
        <w:pStyle w:val="Odrka1-1"/>
        <w:numPr>
          <w:ilvl w:val="0"/>
          <w:numId w:val="4"/>
        </w:numPr>
        <w:spacing w:after="60"/>
      </w:pPr>
      <w:r w:rsidRPr="00817E52">
        <w:t>možné termíny uvádění provozuschopných celků do provozu</w:t>
      </w:r>
    </w:p>
    <w:p w14:paraId="1B13159F" w14:textId="77777777" w:rsidR="00DF7BAA" w:rsidRPr="00817E52" w:rsidRDefault="00DF7BAA" w:rsidP="0047647C">
      <w:pPr>
        <w:pStyle w:val="Odrka1-1"/>
        <w:numPr>
          <w:ilvl w:val="0"/>
          <w:numId w:val="4"/>
        </w:numPr>
        <w:spacing w:after="60"/>
      </w:pPr>
      <w:r w:rsidRPr="00817E52">
        <w:t>výlukovou činnost s maximálním využitím výlukových časů</w:t>
      </w:r>
    </w:p>
    <w:p w14:paraId="4631484F" w14:textId="77777777" w:rsidR="00DF7BAA" w:rsidRPr="00817E52" w:rsidRDefault="00DF7BAA" w:rsidP="0047647C">
      <w:pPr>
        <w:pStyle w:val="Odrka1-1"/>
        <w:numPr>
          <w:ilvl w:val="0"/>
          <w:numId w:val="4"/>
        </w:numPr>
        <w:spacing w:after="60"/>
      </w:pPr>
      <w:r w:rsidRPr="00817E52">
        <w:t>uzavírky pozemních komunikací</w:t>
      </w:r>
    </w:p>
    <w:p w14:paraId="6BAFC67A" w14:textId="77777777" w:rsidR="00DF7BAA" w:rsidRPr="00817E52" w:rsidRDefault="00DF7BAA" w:rsidP="0047647C">
      <w:pPr>
        <w:pStyle w:val="Odrka1-1"/>
        <w:numPr>
          <w:ilvl w:val="0"/>
          <w:numId w:val="4"/>
        </w:numPr>
        <w:spacing w:after="60"/>
      </w:pPr>
      <w:r w:rsidRPr="00817E52">
        <w:t>přechodové stavy, provozní zkoušky (kontrolní a zkušební plán)</w:t>
      </w:r>
    </w:p>
    <w:p w14:paraId="515E36F9" w14:textId="77777777" w:rsidR="00DF7BAA" w:rsidRPr="00817E52" w:rsidRDefault="00DF7BAA" w:rsidP="0047647C">
      <w:pPr>
        <w:pStyle w:val="Odrka1-1"/>
        <w:numPr>
          <w:ilvl w:val="0"/>
          <w:numId w:val="4"/>
        </w:numPr>
        <w:spacing w:after="60"/>
      </w:pPr>
      <w:r w:rsidRPr="00817E52">
        <w:t>koordinace se souběžně probíhajícími stavbami</w:t>
      </w:r>
    </w:p>
    <w:p w14:paraId="266FC3A7" w14:textId="77777777" w:rsidR="00DF7BAA" w:rsidRPr="00817E52" w:rsidRDefault="00DF7BAA" w:rsidP="00DF7BAA">
      <w:pPr>
        <w:pStyle w:val="Text2-1"/>
      </w:pPr>
      <w:r w:rsidRPr="00817E52">
        <w:t xml:space="preserve">Zhotovitel se zavazuje v souladu s Projektovou dokumentací, část dopravní technologie, považovat zde uvedené množství a délku výluk za maximální. Objednatel si vyhrazuje právo pozměnit </w:t>
      </w:r>
      <w:r w:rsidR="00DB58AA" w:rsidRPr="00817E52">
        <w:t>Z</w:t>
      </w:r>
      <w:r w:rsidRPr="00817E52">
        <w:t>hotoviteli navržené časové horizonty rozhodujících výluk s cílem dosáhnout jejich maximálního využití a sladění s výlukami sousedních staveb.</w:t>
      </w:r>
    </w:p>
    <w:p w14:paraId="28B1A54D" w14:textId="10F74D93" w:rsidR="00DF7BAA" w:rsidRDefault="00DF7BAA" w:rsidP="00DF7BAA">
      <w:pPr>
        <w:pStyle w:val="Text2-1"/>
      </w:pPr>
      <w:r w:rsidRPr="00817E52">
        <w:t xml:space="preserve">Závazným pro </w:t>
      </w:r>
      <w:r w:rsidR="00DB58AA" w:rsidRPr="00817E52">
        <w:t>Z</w:t>
      </w:r>
      <w:r w:rsidRPr="00817E52">
        <w:t>hotovitele jsou termíny a rozsah výluk, které jsou uvedeny v následující tabulce:</w:t>
      </w:r>
    </w:p>
    <w:p w14:paraId="421F4753" w14:textId="65C64D7F" w:rsidR="00690E50" w:rsidRPr="00817E52" w:rsidRDefault="00D50821" w:rsidP="00690E50">
      <w:pPr>
        <w:pStyle w:val="TabulkaNadpis"/>
      </w:pPr>
      <w:r>
        <w:lastRenderedPageBreak/>
        <w:t>Stavební postupy</w:t>
      </w:r>
    </w:p>
    <w:tbl>
      <w:tblPr>
        <w:tblStyle w:val="Tabulka10"/>
        <w:tblW w:w="8051" w:type="dxa"/>
        <w:tblInd w:w="737" w:type="dxa"/>
        <w:tblLook w:val="04A0" w:firstRow="1" w:lastRow="0" w:firstColumn="1" w:lastColumn="0" w:noHBand="0" w:noVBand="1"/>
      </w:tblPr>
      <w:tblGrid>
        <w:gridCol w:w="1390"/>
        <w:gridCol w:w="3003"/>
        <w:gridCol w:w="1694"/>
        <w:gridCol w:w="1964"/>
      </w:tblGrid>
      <w:tr w:rsidR="009D623F" w:rsidRPr="00690E50" w14:paraId="241F2E7C" w14:textId="77777777" w:rsidTr="00817E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0" w:type="dxa"/>
          </w:tcPr>
          <w:p w14:paraId="45001883" w14:textId="77777777" w:rsidR="009D623F" w:rsidRPr="00690E50" w:rsidRDefault="009D623F" w:rsidP="00EA2B34">
            <w:pPr>
              <w:pStyle w:val="Tabulka-7"/>
              <w:keepNext/>
              <w:rPr>
                <w:b/>
              </w:rPr>
            </w:pPr>
            <w:r w:rsidRPr="00690E50">
              <w:rPr>
                <w:b/>
              </w:rPr>
              <w:t>Postup</w:t>
            </w:r>
          </w:p>
        </w:tc>
        <w:tc>
          <w:tcPr>
            <w:tcW w:w="3003" w:type="dxa"/>
          </w:tcPr>
          <w:p w14:paraId="2FB93FDE" w14:textId="77777777" w:rsidR="009D623F" w:rsidRPr="00690E50" w:rsidRDefault="009D623F" w:rsidP="00EA2B34">
            <w:pPr>
              <w:pStyle w:val="Tabulka-7"/>
              <w:keepNext/>
              <w:cnfStyle w:val="100000000000" w:firstRow="1" w:lastRow="0" w:firstColumn="0" w:lastColumn="0" w:oddVBand="0" w:evenVBand="0" w:oddHBand="0" w:evenHBand="0" w:firstRowFirstColumn="0" w:firstRowLastColumn="0" w:lastRowFirstColumn="0" w:lastRowLastColumn="0"/>
              <w:rPr>
                <w:b/>
              </w:rPr>
            </w:pPr>
            <w:r w:rsidRPr="00690E50">
              <w:rPr>
                <w:b/>
              </w:rPr>
              <w:t>Činnosti</w:t>
            </w:r>
          </w:p>
        </w:tc>
        <w:tc>
          <w:tcPr>
            <w:tcW w:w="1694" w:type="dxa"/>
          </w:tcPr>
          <w:p w14:paraId="70D3FF29" w14:textId="77777777" w:rsidR="009D623F" w:rsidRPr="00690E50" w:rsidRDefault="009D623F" w:rsidP="00EA2B34">
            <w:pPr>
              <w:pStyle w:val="Tabulka-7"/>
              <w:keepNext/>
              <w:cnfStyle w:val="100000000000" w:firstRow="1" w:lastRow="0" w:firstColumn="0" w:lastColumn="0" w:oddVBand="0" w:evenVBand="0" w:oddHBand="0" w:evenHBand="0" w:firstRowFirstColumn="0" w:firstRowLastColumn="0" w:lastRowFirstColumn="0" w:lastRowLastColumn="0"/>
              <w:rPr>
                <w:b/>
              </w:rPr>
            </w:pPr>
            <w:r w:rsidRPr="00690E50">
              <w:rPr>
                <w:b/>
              </w:rPr>
              <w:t>Typ výluky</w:t>
            </w:r>
          </w:p>
        </w:tc>
        <w:tc>
          <w:tcPr>
            <w:tcW w:w="1964" w:type="dxa"/>
          </w:tcPr>
          <w:p w14:paraId="0FF0CE18" w14:textId="77777777" w:rsidR="009D623F" w:rsidRPr="00690E50" w:rsidRDefault="009D623F" w:rsidP="00EA2B34">
            <w:pPr>
              <w:pStyle w:val="Tabulka-7"/>
              <w:keepNext/>
              <w:cnfStyle w:val="100000000000" w:firstRow="1" w:lastRow="0" w:firstColumn="0" w:lastColumn="0" w:oddVBand="0" w:evenVBand="0" w:oddHBand="0" w:evenHBand="0" w:firstRowFirstColumn="0" w:firstRowLastColumn="0" w:lastRowFirstColumn="0" w:lastRowLastColumn="0"/>
              <w:rPr>
                <w:b/>
              </w:rPr>
            </w:pPr>
            <w:r w:rsidRPr="00690E50">
              <w:rPr>
                <w:b/>
              </w:rPr>
              <w:t>Doba trvání</w:t>
            </w:r>
          </w:p>
        </w:tc>
      </w:tr>
      <w:tr w:rsidR="009D623F" w:rsidRPr="00404F88" w14:paraId="51C71545" w14:textId="77777777" w:rsidTr="00817E52">
        <w:tc>
          <w:tcPr>
            <w:cnfStyle w:val="001000000000" w:firstRow="0" w:lastRow="0" w:firstColumn="1" w:lastColumn="0" w:oddVBand="0" w:evenVBand="0" w:oddHBand="0" w:evenHBand="0" w:firstRowFirstColumn="0" w:firstRowLastColumn="0" w:lastRowFirstColumn="0" w:lastRowLastColumn="0"/>
            <w:tcW w:w="1390" w:type="dxa"/>
          </w:tcPr>
          <w:p w14:paraId="73EB23FF" w14:textId="6CD5BD12" w:rsidR="009D623F" w:rsidRPr="008E1212" w:rsidRDefault="004003A8" w:rsidP="00EA2B34">
            <w:pPr>
              <w:pStyle w:val="Tabulka-7"/>
              <w:keepNext/>
            </w:pPr>
            <w:r>
              <w:t>0</w:t>
            </w:r>
            <w:r w:rsidR="009D623F" w:rsidRPr="008E1212">
              <w:t xml:space="preserve">. Stavební postup </w:t>
            </w:r>
          </w:p>
        </w:tc>
        <w:tc>
          <w:tcPr>
            <w:tcW w:w="3003" w:type="dxa"/>
          </w:tcPr>
          <w:p w14:paraId="1ED0DD0F" w14:textId="77777777" w:rsidR="009D623F" w:rsidRPr="008E1212" w:rsidRDefault="009D623F" w:rsidP="00EA2B34">
            <w:pPr>
              <w:pStyle w:val="Tabulka-7"/>
              <w:keepNext/>
              <w:cnfStyle w:val="000000000000" w:firstRow="0" w:lastRow="0" w:firstColumn="0" w:lastColumn="0" w:oddVBand="0" w:evenVBand="0" w:oddHBand="0" w:evenHBand="0" w:firstRowFirstColumn="0" w:firstRowLastColumn="0" w:lastRowFirstColumn="0" w:lastRowLastColumn="0"/>
            </w:pPr>
            <w:r w:rsidRPr="008E1212">
              <w:t>Přípravné práce</w:t>
            </w:r>
          </w:p>
        </w:tc>
        <w:tc>
          <w:tcPr>
            <w:tcW w:w="1694" w:type="dxa"/>
          </w:tcPr>
          <w:p w14:paraId="4DBD3FD2" w14:textId="77777777" w:rsidR="009D623F" w:rsidRPr="008E1212" w:rsidRDefault="009D623F" w:rsidP="00EA2B34">
            <w:pPr>
              <w:pStyle w:val="Tabulka-7"/>
              <w:keepNext/>
              <w:cnfStyle w:val="000000000000" w:firstRow="0" w:lastRow="0" w:firstColumn="0" w:lastColumn="0" w:oddVBand="0" w:evenVBand="0" w:oddHBand="0" w:evenHBand="0" w:firstRowFirstColumn="0" w:firstRowLastColumn="0" w:lastRowFirstColumn="0" w:lastRowLastColumn="0"/>
            </w:pPr>
            <w:r w:rsidRPr="008E1212">
              <w:t>Bez výluky</w:t>
            </w:r>
          </w:p>
        </w:tc>
        <w:tc>
          <w:tcPr>
            <w:tcW w:w="1964" w:type="dxa"/>
          </w:tcPr>
          <w:p w14:paraId="70463E0B" w14:textId="02DB2578" w:rsidR="009D623F" w:rsidRPr="008E1212" w:rsidRDefault="00AD5732" w:rsidP="00AD5732">
            <w:pPr>
              <w:pStyle w:val="Tabulka-7"/>
              <w:keepNext/>
              <w:cnfStyle w:val="000000000000" w:firstRow="0" w:lastRow="0" w:firstColumn="0" w:lastColumn="0" w:oddVBand="0" w:evenVBand="0" w:oddHBand="0" w:evenHBand="0" w:firstRowFirstColumn="0" w:firstRowLastColumn="0" w:lastRowFirstColumn="0" w:lastRowLastColumn="0"/>
            </w:pPr>
            <w:r>
              <w:t>92</w:t>
            </w:r>
            <w:r w:rsidR="008E1212">
              <w:t xml:space="preserve"> dní </w:t>
            </w:r>
            <w:r w:rsidR="000A1625">
              <w:t>(</w:t>
            </w:r>
            <w:r>
              <w:t>3</w:t>
            </w:r>
            <w:r w:rsidR="009D623F" w:rsidRPr="008E1212">
              <w:t xml:space="preserve"> měsíce </w:t>
            </w:r>
            <w:r w:rsidR="00B94742" w:rsidRPr="008E1212">
              <w:t>od zahájení stavebních prací</w:t>
            </w:r>
            <w:r w:rsidR="000A1625">
              <w:t>)</w:t>
            </w:r>
            <w:r w:rsidR="004003A8">
              <w:t>, předpoklad</w:t>
            </w:r>
            <w:r w:rsidR="00B94742" w:rsidRPr="008E1212">
              <w:t xml:space="preserve"> </w:t>
            </w:r>
            <w:r w:rsidR="000F3D39">
              <w:t>(01.</w:t>
            </w:r>
            <w:r w:rsidR="00D50821">
              <w:t> </w:t>
            </w:r>
            <w:r w:rsidR="008E1212">
              <w:t>0</w:t>
            </w:r>
            <w:r w:rsidR="00971F08">
              <w:t>3</w:t>
            </w:r>
            <w:r w:rsidR="000F3D39">
              <w:t>.</w:t>
            </w:r>
            <w:r w:rsidR="00D50821">
              <w:t> </w:t>
            </w:r>
            <w:r w:rsidR="000F3D39">
              <w:t>2022 až 31.</w:t>
            </w:r>
            <w:r w:rsidR="00D50821">
              <w:t> </w:t>
            </w:r>
            <w:r w:rsidR="008E1212">
              <w:t>05</w:t>
            </w:r>
            <w:r w:rsidR="000F3D39">
              <w:t>.</w:t>
            </w:r>
            <w:r w:rsidR="00D50821">
              <w:t> </w:t>
            </w:r>
            <w:r w:rsidR="008E1212">
              <w:t>2022</w:t>
            </w:r>
            <w:r w:rsidR="009D623F" w:rsidRPr="008E1212">
              <w:t>)</w:t>
            </w:r>
          </w:p>
        </w:tc>
      </w:tr>
      <w:tr w:rsidR="009D623F" w:rsidRPr="00404F88" w14:paraId="51443238" w14:textId="77777777" w:rsidTr="00817E52">
        <w:tc>
          <w:tcPr>
            <w:cnfStyle w:val="001000000000" w:firstRow="0" w:lastRow="0" w:firstColumn="1" w:lastColumn="0" w:oddVBand="0" w:evenVBand="0" w:oddHBand="0" w:evenHBand="0" w:firstRowFirstColumn="0" w:firstRowLastColumn="0" w:lastRowFirstColumn="0" w:lastRowLastColumn="0"/>
            <w:tcW w:w="1390" w:type="dxa"/>
          </w:tcPr>
          <w:p w14:paraId="5D87D9D9" w14:textId="0C88F47F" w:rsidR="009D623F" w:rsidRPr="00817E52" w:rsidRDefault="004003A8" w:rsidP="00EA2B34">
            <w:pPr>
              <w:pStyle w:val="Tabulka-7"/>
              <w:keepNext/>
            </w:pPr>
            <w:r>
              <w:t>1</w:t>
            </w:r>
            <w:r w:rsidR="009D623F" w:rsidRPr="00817E52">
              <w:t xml:space="preserve">. Stavební postup </w:t>
            </w:r>
          </w:p>
        </w:tc>
        <w:tc>
          <w:tcPr>
            <w:tcW w:w="3003" w:type="dxa"/>
          </w:tcPr>
          <w:p w14:paraId="3FBD353F" w14:textId="77324540" w:rsidR="009D623F" w:rsidRPr="00817E52" w:rsidRDefault="006B5C75" w:rsidP="00EA2B34">
            <w:pPr>
              <w:pStyle w:val="Tabulka-7"/>
              <w:keepNext/>
              <w:cnfStyle w:val="000000000000" w:firstRow="0" w:lastRow="0" w:firstColumn="0" w:lastColumn="0" w:oddVBand="0" w:evenVBand="0" w:oddHBand="0" w:evenHBand="0" w:firstRowFirstColumn="0" w:firstRowLastColumn="0" w:lastRowFirstColumn="0" w:lastRowLastColumn="0"/>
            </w:pPr>
            <w:r>
              <w:t>Vlastní sanace</w:t>
            </w:r>
            <w:r w:rsidR="004003A8">
              <w:t>,</w:t>
            </w:r>
            <w:r w:rsidR="00DB1DC3">
              <w:t xml:space="preserve"> stavební práce</w:t>
            </w:r>
            <w:r w:rsidR="004003A8">
              <w:t xml:space="preserve"> ve výluce</w:t>
            </w:r>
          </w:p>
        </w:tc>
        <w:tc>
          <w:tcPr>
            <w:tcW w:w="1694" w:type="dxa"/>
          </w:tcPr>
          <w:p w14:paraId="58B07C70" w14:textId="77777777" w:rsidR="009D623F" w:rsidRPr="00817E52" w:rsidRDefault="00817E52" w:rsidP="00EA2B34">
            <w:pPr>
              <w:pStyle w:val="Tabulka-7"/>
              <w:keepNext/>
              <w:cnfStyle w:val="000000000000" w:firstRow="0" w:lastRow="0" w:firstColumn="0" w:lastColumn="0" w:oddVBand="0" w:evenVBand="0" w:oddHBand="0" w:evenHBand="0" w:firstRowFirstColumn="0" w:firstRowLastColumn="0" w:lastRowFirstColumn="0" w:lastRowLastColumn="0"/>
            </w:pPr>
            <w:r>
              <w:t>87</w:t>
            </w:r>
            <w:r w:rsidR="009D623F" w:rsidRPr="00817E52">
              <w:t>N</w:t>
            </w:r>
          </w:p>
        </w:tc>
        <w:tc>
          <w:tcPr>
            <w:tcW w:w="1964" w:type="dxa"/>
          </w:tcPr>
          <w:p w14:paraId="05A2CAA1" w14:textId="3BE4CF77" w:rsidR="009D623F" w:rsidRPr="00817E52" w:rsidRDefault="00817E52" w:rsidP="000A1625">
            <w:pPr>
              <w:pStyle w:val="Tabulka-7"/>
              <w:keepNext/>
              <w:cnfStyle w:val="000000000000" w:firstRow="0" w:lastRow="0" w:firstColumn="0" w:lastColumn="0" w:oddVBand="0" w:evenVBand="0" w:oddHBand="0" w:evenHBand="0" w:firstRowFirstColumn="0" w:firstRowLastColumn="0" w:lastRowFirstColumn="0" w:lastRowLastColumn="0"/>
            </w:pPr>
            <w:r>
              <w:t xml:space="preserve">87 dní </w:t>
            </w:r>
            <w:r w:rsidR="000A1625">
              <w:t>(3 měsíce od ukonč</w:t>
            </w:r>
            <w:r w:rsidR="00B94742" w:rsidRPr="00817E52">
              <w:t xml:space="preserve">ení </w:t>
            </w:r>
            <w:r w:rsidR="000A1625">
              <w:t>přípravný</w:t>
            </w:r>
            <w:r w:rsidR="00B94742" w:rsidRPr="00817E52">
              <w:t>ch prací</w:t>
            </w:r>
            <w:r w:rsidR="000A1625">
              <w:t xml:space="preserve">),  </w:t>
            </w:r>
            <w:r w:rsidR="00313E2C">
              <w:t xml:space="preserve">výluky </w:t>
            </w:r>
            <w:r w:rsidR="000A1625">
              <w:t>(</w:t>
            </w:r>
            <w:r w:rsidR="00313E2C">
              <w:t xml:space="preserve">od </w:t>
            </w:r>
            <w:r w:rsidR="000F3D39">
              <w:t>01.</w:t>
            </w:r>
            <w:r w:rsidR="00D50821">
              <w:t> </w:t>
            </w:r>
            <w:r w:rsidR="009D623F" w:rsidRPr="00817E52">
              <w:t>0</w:t>
            </w:r>
            <w:r w:rsidR="00B94742" w:rsidRPr="00817E52">
              <w:t>6</w:t>
            </w:r>
            <w:r w:rsidR="000F3D39">
              <w:t>.</w:t>
            </w:r>
            <w:r w:rsidR="00D50821">
              <w:t> </w:t>
            </w:r>
            <w:r w:rsidR="000F3D39">
              <w:t>2022</w:t>
            </w:r>
            <w:r w:rsidR="009D623F" w:rsidRPr="00817E52">
              <w:t xml:space="preserve"> až </w:t>
            </w:r>
            <w:r w:rsidR="000F3D39">
              <w:t>26.</w:t>
            </w:r>
            <w:r w:rsidR="00D50821">
              <w:t> </w:t>
            </w:r>
            <w:r w:rsidR="009D623F" w:rsidRPr="00817E52">
              <w:t>0</w:t>
            </w:r>
            <w:r w:rsidR="00B94742" w:rsidRPr="00817E52">
              <w:t>8</w:t>
            </w:r>
            <w:r w:rsidR="000F3D39">
              <w:t>.</w:t>
            </w:r>
            <w:r w:rsidR="00D50821">
              <w:t> </w:t>
            </w:r>
            <w:r w:rsidRPr="00817E52">
              <w:t>2022</w:t>
            </w:r>
            <w:r w:rsidR="00B94742" w:rsidRPr="00817E52">
              <w:t>)</w:t>
            </w:r>
          </w:p>
        </w:tc>
      </w:tr>
      <w:tr w:rsidR="009D623F" w:rsidRPr="00404F88" w14:paraId="720C3D59" w14:textId="77777777" w:rsidTr="00817E52">
        <w:tc>
          <w:tcPr>
            <w:cnfStyle w:val="001000000000" w:firstRow="0" w:lastRow="0" w:firstColumn="1" w:lastColumn="0" w:oddVBand="0" w:evenVBand="0" w:oddHBand="0" w:evenHBand="0" w:firstRowFirstColumn="0" w:firstRowLastColumn="0" w:lastRowFirstColumn="0" w:lastRowLastColumn="0"/>
            <w:tcW w:w="1390" w:type="dxa"/>
          </w:tcPr>
          <w:p w14:paraId="40475CDE" w14:textId="02E2AFE6" w:rsidR="009D623F" w:rsidRPr="00817E52" w:rsidRDefault="004003A8" w:rsidP="00EA2B34">
            <w:pPr>
              <w:pStyle w:val="Tabulka-7"/>
            </w:pPr>
            <w:r>
              <w:t>2</w:t>
            </w:r>
            <w:r w:rsidR="00817E52">
              <w:t xml:space="preserve">. </w:t>
            </w:r>
            <w:r w:rsidR="009D623F" w:rsidRPr="00817E52">
              <w:t>Dokončení stavebních prací</w:t>
            </w:r>
          </w:p>
        </w:tc>
        <w:tc>
          <w:tcPr>
            <w:tcW w:w="3003" w:type="dxa"/>
          </w:tcPr>
          <w:p w14:paraId="0CC29847" w14:textId="31AA3F04" w:rsidR="009D623F" w:rsidRPr="00817E52" w:rsidDel="00055752" w:rsidRDefault="009031EE" w:rsidP="00EA2B34">
            <w:pPr>
              <w:pStyle w:val="Tabulka-7"/>
              <w:cnfStyle w:val="000000000000" w:firstRow="0" w:lastRow="0" w:firstColumn="0" w:lastColumn="0" w:oddVBand="0" w:evenVBand="0" w:oddHBand="0" w:evenHBand="0" w:firstRowFirstColumn="0" w:firstRowLastColumn="0" w:lastRowFirstColumn="0" w:lastRowLastColumn="0"/>
            </w:pPr>
            <w:r>
              <w:t>Dokončovací práce</w:t>
            </w:r>
            <w:r w:rsidR="00AD37A6">
              <w:t xml:space="preserve"> a dokončení díla</w:t>
            </w:r>
          </w:p>
        </w:tc>
        <w:tc>
          <w:tcPr>
            <w:tcW w:w="1694" w:type="dxa"/>
          </w:tcPr>
          <w:p w14:paraId="2058974A" w14:textId="77777777" w:rsidR="009D623F" w:rsidRPr="00817E52" w:rsidRDefault="006B5C75" w:rsidP="00EA2B34">
            <w:pPr>
              <w:pStyle w:val="Tabulka-7"/>
              <w:cnfStyle w:val="000000000000" w:firstRow="0" w:lastRow="0" w:firstColumn="0" w:lastColumn="0" w:oddVBand="0" w:evenVBand="0" w:oddHBand="0" w:evenHBand="0" w:firstRowFirstColumn="0" w:firstRowLastColumn="0" w:lastRowFirstColumn="0" w:lastRowLastColumn="0"/>
            </w:pPr>
            <w:r>
              <w:t>Bez výluky</w:t>
            </w:r>
          </w:p>
        </w:tc>
        <w:tc>
          <w:tcPr>
            <w:tcW w:w="1964" w:type="dxa"/>
          </w:tcPr>
          <w:p w14:paraId="01B0ADE8" w14:textId="24BAFF8C" w:rsidR="009D623F" w:rsidRPr="00817E52" w:rsidDel="00055752" w:rsidRDefault="006B5C75" w:rsidP="000A1625">
            <w:pPr>
              <w:pStyle w:val="Tabulka-7"/>
              <w:cnfStyle w:val="000000000000" w:firstRow="0" w:lastRow="0" w:firstColumn="0" w:lastColumn="0" w:oddVBand="0" w:evenVBand="0" w:oddHBand="0" w:evenHBand="0" w:firstRowFirstColumn="0" w:firstRowLastColumn="0" w:lastRowFirstColumn="0" w:lastRowLastColumn="0"/>
            </w:pPr>
            <w:r>
              <w:t xml:space="preserve">66 dní </w:t>
            </w:r>
            <w:r w:rsidR="000A1625">
              <w:t>(</w:t>
            </w:r>
            <w:r w:rsidR="00AD5732">
              <w:t>8</w:t>
            </w:r>
            <w:r w:rsidR="009D623F" w:rsidRPr="00817E52">
              <w:t xml:space="preserve"> měsíců</w:t>
            </w:r>
            <w:r w:rsidR="000A1625">
              <w:t xml:space="preserve"> </w:t>
            </w:r>
            <w:r w:rsidR="009D623F" w:rsidRPr="00817E52">
              <w:t xml:space="preserve">od zahájení </w:t>
            </w:r>
            <w:r w:rsidR="00B94742" w:rsidRPr="00817E52">
              <w:t>stavebních prací</w:t>
            </w:r>
            <w:r w:rsidR="000A1625">
              <w:t xml:space="preserve">) </w:t>
            </w:r>
            <w:r w:rsidR="000A1625" w:rsidRPr="000A1625">
              <w:t>celkem 245 dní</w:t>
            </w:r>
            <w:r w:rsidR="00164CD6">
              <w:t>, (27.</w:t>
            </w:r>
            <w:r w:rsidR="00D50821">
              <w:t> </w:t>
            </w:r>
            <w:r w:rsidR="00164CD6">
              <w:t>8.</w:t>
            </w:r>
            <w:r w:rsidR="00D50821">
              <w:t> </w:t>
            </w:r>
            <w:r w:rsidR="00164CD6">
              <w:t xml:space="preserve">2022 až </w:t>
            </w:r>
            <w:r w:rsidR="00971F08">
              <w:t>3</w:t>
            </w:r>
            <w:r w:rsidR="00AD37A6">
              <w:t>1.</w:t>
            </w:r>
            <w:r w:rsidR="00D50821">
              <w:t> </w:t>
            </w:r>
            <w:r w:rsidR="00971F08">
              <w:t>10</w:t>
            </w:r>
            <w:r w:rsidR="00AD37A6">
              <w:t>.</w:t>
            </w:r>
            <w:r w:rsidR="00D50821">
              <w:t> </w:t>
            </w:r>
            <w:r w:rsidR="00AD37A6">
              <w:t>2022</w:t>
            </w:r>
            <w:r w:rsidR="00164CD6">
              <w:t>)</w:t>
            </w:r>
            <w:r w:rsidR="00B94742" w:rsidRPr="00817E52">
              <w:t xml:space="preserve"> </w:t>
            </w:r>
          </w:p>
        </w:tc>
      </w:tr>
      <w:tr w:rsidR="009D623F" w:rsidRPr="00404F88" w14:paraId="58FBAE16" w14:textId="77777777" w:rsidTr="00817E52">
        <w:tc>
          <w:tcPr>
            <w:cnfStyle w:val="001000000000" w:firstRow="0" w:lastRow="0" w:firstColumn="1" w:lastColumn="0" w:oddVBand="0" w:evenVBand="0" w:oddHBand="0" w:evenHBand="0" w:firstRowFirstColumn="0" w:firstRowLastColumn="0" w:lastRowFirstColumn="0" w:lastRowLastColumn="0"/>
            <w:tcW w:w="1390" w:type="dxa"/>
          </w:tcPr>
          <w:p w14:paraId="5A9A75A5" w14:textId="2208B57D" w:rsidR="009D623F" w:rsidRPr="00106EDA" w:rsidRDefault="00164CD6" w:rsidP="00EA2B34">
            <w:pPr>
              <w:pStyle w:val="Tabulka-7"/>
              <w:rPr>
                <w:strike/>
                <w:highlight w:val="green"/>
              </w:rPr>
            </w:pPr>
            <w:r>
              <w:t>3</w:t>
            </w:r>
            <w:r w:rsidR="009E7B30">
              <w:t xml:space="preserve">. Následné (3.) </w:t>
            </w:r>
            <w:r w:rsidR="009031EE">
              <w:t>podbití</w:t>
            </w:r>
          </w:p>
        </w:tc>
        <w:tc>
          <w:tcPr>
            <w:tcW w:w="3003" w:type="dxa"/>
          </w:tcPr>
          <w:p w14:paraId="72A02483" w14:textId="77777777" w:rsidR="009D623F" w:rsidRPr="006B5C75" w:rsidRDefault="006B5C75" w:rsidP="00EA2B34">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6B5C75">
              <w:t>Práce na svršku</w:t>
            </w:r>
            <w:r w:rsidR="00763188">
              <w:t xml:space="preserve"> + DSPS</w:t>
            </w:r>
          </w:p>
        </w:tc>
        <w:tc>
          <w:tcPr>
            <w:tcW w:w="1694" w:type="dxa"/>
          </w:tcPr>
          <w:p w14:paraId="04A5B32C" w14:textId="12798090" w:rsidR="009D623F" w:rsidRPr="00106EDA" w:rsidRDefault="00164CD6" w:rsidP="00EA2B34">
            <w:pPr>
              <w:pStyle w:val="Tabulka-7"/>
              <w:cnfStyle w:val="000000000000" w:firstRow="0" w:lastRow="0" w:firstColumn="0" w:lastColumn="0" w:oddVBand="0" w:evenVBand="0" w:oddHBand="0" w:evenHBand="0" w:firstRowFirstColumn="0" w:firstRowLastColumn="0" w:lastRowFirstColumn="0" w:lastRowLastColumn="0"/>
              <w:rPr>
                <w:strike/>
                <w:highlight w:val="green"/>
              </w:rPr>
            </w:pPr>
            <w:r>
              <w:t>V souběhu</w:t>
            </w:r>
            <w:r w:rsidR="006B5C75" w:rsidRPr="008E1212">
              <w:t xml:space="preserve"> výluky</w:t>
            </w:r>
            <w:r>
              <w:t xml:space="preserve"> s jinými stavbami</w:t>
            </w:r>
          </w:p>
        </w:tc>
        <w:tc>
          <w:tcPr>
            <w:tcW w:w="1964" w:type="dxa"/>
          </w:tcPr>
          <w:p w14:paraId="63D762F1" w14:textId="2A74ABD2" w:rsidR="009D623F" w:rsidRPr="006B5C75" w:rsidRDefault="009D623F" w:rsidP="00313E2C">
            <w:pPr>
              <w:pStyle w:val="Tabulka-7"/>
              <w:cnfStyle w:val="000000000000" w:firstRow="0" w:lastRow="0" w:firstColumn="0" w:lastColumn="0" w:oddVBand="0" w:evenVBand="0" w:oddHBand="0" w:evenHBand="0" w:firstRowFirstColumn="0" w:firstRowLastColumn="0" w:lastRowFirstColumn="0" w:lastRowLastColumn="0"/>
            </w:pPr>
            <w:r w:rsidRPr="006B5C75">
              <w:t>6 měsíců od dokončení stavebních prací</w:t>
            </w:r>
            <w:r w:rsidR="00164CD6">
              <w:t xml:space="preserve"> (</w:t>
            </w:r>
            <w:r w:rsidR="00313E2C">
              <w:t>04/</w:t>
            </w:r>
            <w:r w:rsidR="00164CD6">
              <w:t>2023)</w:t>
            </w:r>
          </w:p>
        </w:tc>
      </w:tr>
    </w:tbl>
    <w:p w14:paraId="1F84F62C" w14:textId="77777777" w:rsidR="00DF7BAA" w:rsidRDefault="00DF7BAA" w:rsidP="00DF7BAA">
      <w:pPr>
        <w:pStyle w:val="Textbezslovn"/>
      </w:pPr>
      <w:r w:rsidRPr="00763188">
        <w:t>*) Datum ukončení stavby je závislé na termínu zahájení stavebních prací</w:t>
      </w:r>
    </w:p>
    <w:p w14:paraId="4AE4AC28" w14:textId="77777777" w:rsidR="00DF7BAA" w:rsidRDefault="00DF7BAA" w:rsidP="00DF7BAA">
      <w:pPr>
        <w:pStyle w:val="Nadpis2-1"/>
      </w:pPr>
      <w:bookmarkStart w:id="43" w:name="_Toc6410461"/>
      <w:bookmarkStart w:id="44" w:name="_Toc90023994"/>
      <w:r w:rsidRPr="00EC2E51">
        <w:t>SOUVISEJÍCÍ</w:t>
      </w:r>
      <w:r>
        <w:t xml:space="preserve"> DOKUMENTY A PŘEDPISY</w:t>
      </w:r>
      <w:bookmarkEnd w:id="43"/>
      <w:bookmarkEnd w:id="44"/>
    </w:p>
    <w:p w14:paraId="41AD60E2"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36A9C96"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1C060235"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2D8F6B52"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214E7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7107A55"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3E31CF65"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17EE183B" w14:textId="77777777" w:rsidR="009C4EEA" w:rsidRPr="007D016E" w:rsidRDefault="009C4EEA" w:rsidP="009C4EEA">
      <w:pPr>
        <w:pStyle w:val="Textbezslovn"/>
        <w:keepNext/>
        <w:spacing w:after="0"/>
      </w:pPr>
      <w:r>
        <w:t>Jeremenkova 103/23</w:t>
      </w:r>
    </w:p>
    <w:p w14:paraId="24244E4D" w14:textId="77777777" w:rsidR="009C4EEA" w:rsidRDefault="009C4EEA" w:rsidP="009C4EEA">
      <w:pPr>
        <w:pStyle w:val="Textbezslovn"/>
      </w:pPr>
      <w:r w:rsidRPr="007D016E">
        <w:t>77</w:t>
      </w:r>
      <w:r>
        <w:t>9 00</w:t>
      </w:r>
      <w:r w:rsidRPr="007D016E">
        <w:t xml:space="preserve"> </w:t>
      </w:r>
      <w:r w:rsidRPr="00BA22D4">
        <w:t>Olomouc</w:t>
      </w:r>
    </w:p>
    <w:p w14:paraId="1FDCA2A9"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6E58FA32"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68330F8" w14:textId="502B2730" w:rsidR="009C4EEA" w:rsidRDefault="009C4EEA" w:rsidP="009C4EEA">
      <w:pPr>
        <w:pStyle w:val="Textbezslovn"/>
      </w:pPr>
      <w:r>
        <w:t xml:space="preserve">Ceníky: </w:t>
      </w:r>
      <w:hyperlink r:id="rId12" w:history="1">
        <w:r w:rsidR="00E0732F" w:rsidRPr="00693CE8">
          <w:rPr>
            <w:rStyle w:val="Hypertextovodkaz"/>
            <w:noProof w:val="0"/>
          </w:rPr>
          <w:t>https://typdok.tudc.cz/</w:t>
        </w:r>
      </w:hyperlink>
    </w:p>
    <w:p w14:paraId="147BDE7D" w14:textId="77777777" w:rsidR="00E0732F" w:rsidRDefault="00E0732F" w:rsidP="009C4EEA">
      <w:pPr>
        <w:pStyle w:val="Textbezslovn"/>
      </w:pPr>
    </w:p>
    <w:bookmarkEnd w:id="4"/>
    <w:bookmarkEnd w:id="5"/>
    <w:bookmarkEnd w:id="6"/>
    <w:bookmarkEnd w:id="7"/>
    <w:bookmarkEnd w:id="8"/>
    <w:p w14:paraId="585E3DD4" w14:textId="77777777" w:rsidR="00DF7BAA" w:rsidRDefault="00DF7BAA" w:rsidP="00264D52">
      <w:pPr>
        <w:pStyle w:val="Textbezodsazen"/>
      </w:pPr>
    </w:p>
    <w:sectPr w:rsidR="00DF7BAA"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3948E" w14:textId="77777777" w:rsidR="00CB39C5" w:rsidRDefault="00CB39C5" w:rsidP="00962258">
      <w:pPr>
        <w:spacing w:after="0" w:line="240" w:lineRule="auto"/>
      </w:pPr>
      <w:r>
        <w:separator/>
      </w:r>
    </w:p>
  </w:endnote>
  <w:endnote w:type="continuationSeparator" w:id="0">
    <w:p w14:paraId="402DF8EB" w14:textId="77777777" w:rsidR="00CB39C5" w:rsidRDefault="00CB39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05FE5" w:rsidRPr="003462EB" w14:paraId="5C3D24ED" w14:textId="77777777" w:rsidTr="00614E71">
      <w:tc>
        <w:tcPr>
          <w:tcW w:w="993" w:type="dxa"/>
          <w:tcMar>
            <w:left w:w="0" w:type="dxa"/>
            <w:right w:w="0" w:type="dxa"/>
          </w:tcMar>
          <w:vAlign w:val="bottom"/>
        </w:tcPr>
        <w:p w14:paraId="32DEFA09" w14:textId="1DBE28E1" w:rsidR="00005FE5" w:rsidRPr="00B8518B" w:rsidRDefault="00005FE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4B2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4B2F">
            <w:rPr>
              <w:rStyle w:val="slostrnky"/>
              <w:noProof/>
            </w:rPr>
            <w:t>8</w:t>
          </w:r>
          <w:r w:rsidRPr="00B8518B">
            <w:rPr>
              <w:rStyle w:val="slostrnky"/>
            </w:rPr>
            <w:fldChar w:fldCharType="end"/>
          </w:r>
        </w:p>
      </w:tc>
      <w:tc>
        <w:tcPr>
          <w:tcW w:w="7739" w:type="dxa"/>
          <w:vAlign w:val="bottom"/>
        </w:tcPr>
        <w:p w14:paraId="2F2AFF1E" w14:textId="753BFB8E" w:rsidR="00005FE5" w:rsidRPr="003462EB" w:rsidRDefault="00CB39C5" w:rsidP="003462EB">
          <w:pPr>
            <w:pStyle w:val="Zpatvlevo"/>
          </w:pPr>
          <w:fldSimple w:instr=" STYLEREF  _Název_akce  \* MERGEFORMAT ">
            <w:r w:rsidR="00A64B2F">
              <w:rPr>
                <w:noProof/>
              </w:rPr>
              <w:t>„Sanace násypového zemního tělesa Březová nad Svitavou - Svitavy 224,600 - 225,000“</w:t>
            </w:r>
          </w:fldSimple>
        </w:p>
        <w:p w14:paraId="1F89DF31" w14:textId="0DD48345" w:rsidR="00005FE5" w:rsidRDefault="00005FE5" w:rsidP="003462EB">
          <w:pPr>
            <w:pStyle w:val="Zpatvlevo"/>
          </w:pPr>
          <w:r>
            <w:t>Příloha č. 2 c)</w:t>
          </w:r>
          <w:r w:rsidRPr="003462EB">
            <w:t xml:space="preserve"> </w:t>
          </w:r>
        </w:p>
        <w:p w14:paraId="0744249C" w14:textId="77777777" w:rsidR="00005FE5" w:rsidRPr="003462EB" w:rsidRDefault="00005FE5" w:rsidP="00DF7BAA">
          <w:pPr>
            <w:pStyle w:val="Zpatvlevo"/>
          </w:pPr>
          <w:r>
            <w:t>Zvláštní</w:t>
          </w:r>
          <w:r w:rsidRPr="003462EB">
            <w:t xml:space="preserve"> technické podmínky</w:t>
          </w:r>
          <w:r>
            <w:t xml:space="preserve"> - Zhotovení stavby </w:t>
          </w:r>
        </w:p>
      </w:tc>
    </w:tr>
  </w:tbl>
  <w:p w14:paraId="30BE710A" w14:textId="77777777" w:rsidR="00005FE5" w:rsidRPr="00614E71" w:rsidRDefault="00005FE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05FE5" w:rsidRPr="009E09BE" w14:paraId="57B626FA" w14:textId="77777777" w:rsidTr="00614E71">
      <w:tc>
        <w:tcPr>
          <w:tcW w:w="7797" w:type="dxa"/>
          <w:tcMar>
            <w:left w:w="0" w:type="dxa"/>
            <w:right w:w="0" w:type="dxa"/>
          </w:tcMar>
          <w:vAlign w:val="bottom"/>
        </w:tcPr>
        <w:p w14:paraId="3C3D3BA0" w14:textId="25F06C46" w:rsidR="00005FE5" w:rsidRDefault="00CB39C5" w:rsidP="003B111D">
          <w:pPr>
            <w:pStyle w:val="Zpatvpravo"/>
          </w:pPr>
          <w:fldSimple w:instr=" STYLEREF  _Název_akce  \* MERGEFORMAT ">
            <w:r w:rsidR="00A64B2F">
              <w:rPr>
                <w:noProof/>
              </w:rPr>
              <w:t>„Sanace násypového zemního tělesa Březová nad Svitavou - Svitavy 224,600 - 225,000“</w:t>
            </w:r>
          </w:fldSimple>
        </w:p>
        <w:p w14:paraId="142532DC" w14:textId="22121016" w:rsidR="00005FE5" w:rsidRDefault="00005FE5" w:rsidP="003B111D">
          <w:pPr>
            <w:pStyle w:val="Zpatvpravo"/>
          </w:pPr>
          <w:r>
            <w:t>Příloha č. 2 c)</w:t>
          </w:r>
        </w:p>
        <w:p w14:paraId="721CCB34" w14:textId="77777777" w:rsidR="00005FE5" w:rsidRPr="003462EB" w:rsidRDefault="00005FE5"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55AC8D50" w14:textId="250D3064" w:rsidR="00005FE5" w:rsidRPr="009E09BE" w:rsidRDefault="00005FE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64B2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4B2F">
            <w:rPr>
              <w:rStyle w:val="slostrnky"/>
              <w:noProof/>
            </w:rPr>
            <w:t>8</w:t>
          </w:r>
          <w:r w:rsidRPr="00B8518B">
            <w:rPr>
              <w:rStyle w:val="slostrnky"/>
            </w:rPr>
            <w:fldChar w:fldCharType="end"/>
          </w:r>
        </w:p>
      </w:tc>
    </w:tr>
  </w:tbl>
  <w:p w14:paraId="02023AC3" w14:textId="77777777" w:rsidR="00005FE5" w:rsidRPr="00B8518B" w:rsidRDefault="00005FE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620D0" w14:textId="77777777" w:rsidR="00005FE5" w:rsidRPr="00B8518B" w:rsidRDefault="00005FE5" w:rsidP="00460660">
    <w:pPr>
      <w:pStyle w:val="Zpat"/>
      <w:rPr>
        <w:sz w:val="2"/>
        <w:szCs w:val="2"/>
      </w:rPr>
    </w:pPr>
  </w:p>
  <w:p w14:paraId="0055B7B0" w14:textId="77777777" w:rsidR="00005FE5" w:rsidRDefault="00005FE5" w:rsidP="00757290">
    <w:pPr>
      <w:pStyle w:val="Zpatvlevo"/>
      <w:rPr>
        <w:rFonts w:cs="Calibri"/>
        <w:szCs w:val="12"/>
      </w:rPr>
    </w:pPr>
  </w:p>
  <w:p w14:paraId="73749288" w14:textId="77777777" w:rsidR="00005FE5" w:rsidRPr="00460660" w:rsidRDefault="00005F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30C45" w14:textId="77777777" w:rsidR="00CB39C5" w:rsidRDefault="00CB39C5" w:rsidP="00962258">
      <w:pPr>
        <w:spacing w:after="0" w:line="240" w:lineRule="auto"/>
      </w:pPr>
      <w:r>
        <w:separator/>
      </w:r>
    </w:p>
  </w:footnote>
  <w:footnote w:type="continuationSeparator" w:id="0">
    <w:p w14:paraId="71D4FCC2" w14:textId="77777777" w:rsidR="00CB39C5" w:rsidRDefault="00CB39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5FE5" w14:paraId="53F171CF" w14:textId="77777777" w:rsidTr="00B22106">
      <w:trPr>
        <w:trHeight w:hRule="exact" w:val="936"/>
      </w:trPr>
      <w:tc>
        <w:tcPr>
          <w:tcW w:w="1361" w:type="dxa"/>
          <w:tcMar>
            <w:left w:w="0" w:type="dxa"/>
            <w:right w:w="0" w:type="dxa"/>
          </w:tcMar>
        </w:tcPr>
        <w:p w14:paraId="305D8191" w14:textId="77777777" w:rsidR="00005FE5" w:rsidRPr="00B8518B" w:rsidRDefault="00005FE5" w:rsidP="00FC6389">
          <w:pPr>
            <w:pStyle w:val="Zpat"/>
            <w:rPr>
              <w:rStyle w:val="slostrnky"/>
            </w:rPr>
          </w:pPr>
        </w:p>
      </w:tc>
      <w:tc>
        <w:tcPr>
          <w:tcW w:w="3458" w:type="dxa"/>
          <w:shd w:val="clear" w:color="auto" w:fill="auto"/>
          <w:tcMar>
            <w:left w:w="0" w:type="dxa"/>
            <w:right w:w="0" w:type="dxa"/>
          </w:tcMar>
        </w:tcPr>
        <w:p w14:paraId="0E406FF2" w14:textId="77777777" w:rsidR="00005FE5" w:rsidRDefault="00005FE5" w:rsidP="00FC6389">
          <w:pPr>
            <w:pStyle w:val="Zpat"/>
          </w:pPr>
          <w:r>
            <w:rPr>
              <w:noProof/>
              <w:lang w:eastAsia="cs-CZ"/>
            </w:rPr>
            <w:drawing>
              <wp:anchor distT="0" distB="0" distL="114300" distR="114300" simplePos="0" relativeHeight="251674624" behindDoc="0" locked="1" layoutInCell="1" allowOverlap="1" wp14:anchorId="37A4D5DD" wp14:editId="49AD536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9134957" w14:textId="77777777" w:rsidR="00005FE5" w:rsidRPr="00D6163D" w:rsidRDefault="00005FE5" w:rsidP="00FC6389">
          <w:pPr>
            <w:pStyle w:val="Druhdokumentu"/>
          </w:pPr>
        </w:p>
      </w:tc>
    </w:tr>
    <w:tr w:rsidR="00005FE5" w14:paraId="7D3F5AB5" w14:textId="77777777" w:rsidTr="00B22106">
      <w:trPr>
        <w:trHeight w:hRule="exact" w:val="936"/>
      </w:trPr>
      <w:tc>
        <w:tcPr>
          <w:tcW w:w="1361" w:type="dxa"/>
          <w:tcMar>
            <w:left w:w="0" w:type="dxa"/>
            <w:right w:w="0" w:type="dxa"/>
          </w:tcMar>
        </w:tcPr>
        <w:p w14:paraId="70A7FEEB" w14:textId="77777777" w:rsidR="00005FE5" w:rsidRPr="00B8518B" w:rsidRDefault="00005FE5" w:rsidP="00FC6389">
          <w:pPr>
            <w:pStyle w:val="Zpat"/>
            <w:rPr>
              <w:rStyle w:val="slostrnky"/>
            </w:rPr>
          </w:pPr>
        </w:p>
      </w:tc>
      <w:tc>
        <w:tcPr>
          <w:tcW w:w="3458" w:type="dxa"/>
          <w:shd w:val="clear" w:color="auto" w:fill="auto"/>
          <w:tcMar>
            <w:left w:w="0" w:type="dxa"/>
            <w:right w:w="0" w:type="dxa"/>
          </w:tcMar>
        </w:tcPr>
        <w:p w14:paraId="77EB6CB6" w14:textId="77777777" w:rsidR="00005FE5" w:rsidRDefault="00005FE5" w:rsidP="00FC6389">
          <w:pPr>
            <w:pStyle w:val="Zpat"/>
          </w:pPr>
        </w:p>
      </w:tc>
      <w:tc>
        <w:tcPr>
          <w:tcW w:w="5756" w:type="dxa"/>
          <w:shd w:val="clear" w:color="auto" w:fill="auto"/>
          <w:tcMar>
            <w:left w:w="0" w:type="dxa"/>
            <w:right w:w="0" w:type="dxa"/>
          </w:tcMar>
        </w:tcPr>
        <w:p w14:paraId="1DB67F53" w14:textId="77777777" w:rsidR="00005FE5" w:rsidRPr="00D6163D" w:rsidRDefault="00005FE5" w:rsidP="00FC6389">
          <w:pPr>
            <w:pStyle w:val="Druhdokumentu"/>
          </w:pPr>
        </w:p>
      </w:tc>
    </w:tr>
  </w:tbl>
  <w:p w14:paraId="0287BD81" w14:textId="77777777" w:rsidR="00005FE5" w:rsidRPr="00D6163D" w:rsidRDefault="00005FE5" w:rsidP="00FC6389">
    <w:pPr>
      <w:pStyle w:val="Zhlav"/>
      <w:rPr>
        <w:sz w:val="8"/>
        <w:szCs w:val="8"/>
      </w:rPr>
    </w:pPr>
  </w:p>
  <w:p w14:paraId="2C7DB922" w14:textId="77777777" w:rsidR="00005FE5" w:rsidRPr="00460660" w:rsidRDefault="00005F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4C44BC"/>
    <w:multiLevelType w:val="multilevel"/>
    <w:tmpl w:val="2BA4BB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9"/>
  </w:num>
  <w:num w:numId="13">
    <w:abstractNumId w:val="1"/>
  </w:num>
  <w:num w:numId="14">
    <w:abstractNumId w:val="3"/>
  </w:num>
  <w:num w:numId="15">
    <w:abstractNumId w:val="10"/>
  </w:num>
  <w:num w:numId="16">
    <w:abstractNumId w:val="0"/>
  </w:num>
  <w:num w:numId="17">
    <w:abstractNumId w:val="1"/>
  </w:num>
  <w:num w:numId="18">
    <w:abstractNumId w:val="3"/>
  </w:num>
  <w:num w:numId="19">
    <w:abstractNumId w:val="3"/>
  </w:num>
  <w:num w:numId="20">
    <w:abstractNumId w:val="6"/>
  </w:num>
  <w:num w:numId="21">
    <w:abstractNumId w:val="6"/>
  </w:num>
  <w:num w:numId="22">
    <w:abstractNumId w:val="6"/>
  </w:num>
  <w:num w:numId="23">
    <w:abstractNumId w:val="6"/>
  </w:num>
  <w:num w:numId="24">
    <w:abstractNumId w:val="6"/>
  </w:num>
  <w:num w:numId="25">
    <w:abstractNumId w:val="8"/>
  </w:num>
  <w:num w:numId="26">
    <w:abstractNumId w:val="8"/>
  </w:num>
  <w:num w:numId="27">
    <w:abstractNumId w:val="8"/>
  </w:num>
  <w:num w:numId="28">
    <w:abstractNumId w:val="8"/>
  </w:num>
  <w:num w:numId="29">
    <w:abstractNumId w:val="8"/>
  </w:num>
  <w:num w:numId="30">
    <w:abstractNumId w:val="9"/>
  </w:num>
  <w:num w:numId="31">
    <w:abstractNumId w:val="1"/>
  </w:num>
  <w:num w:numId="32">
    <w:abstractNumId w:val="1"/>
  </w:num>
  <w:num w:numId="33">
    <w:abstractNumId w:val="3"/>
  </w:num>
  <w:num w:numId="34">
    <w:abstractNumId w:val="3"/>
  </w:num>
  <w:num w:numId="35">
    <w:abstractNumId w:val="10"/>
  </w:num>
  <w:num w:numId="36">
    <w:abstractNumId w:val="10"/>
  </w:num>
  <w:num w:numId="37">
    <w:abstractNumId w:val="7"/>
  </w:num>
  <w:num w:numId="38">
    <w:abstractNumId w:val="3"/>
  </w:num>
  <w:num w:numId="39">
    <w:abstractNumId w:val="3"/>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808"/>
    <w:rsid w:val="000008E6"/>
    <w:rsid w:val="00005B8A"/>
    <w:rsid w:val="00005FE5"/>
    <w:rsid w:val="00012EC4"/>
    <w:rsid w:val="00013877"/>
    <w:rsid w:val="000145C8"/>
    <w:rsid w:val="0001744E"/>
    <w:rsid w:val="00017F3C"/>
    <w:rsid w:val="00021D3A"/>
    <w:rsid w:val="00022B3A"/>
    <w:rsid w:val="00022FA5"/>
    <w:rsid w:val="00024EF0"/>
    <w:rsid w:val="00026A4B"/>
    <w:rsid w:val="00041EC8"/>
    <w:rsid w:val="00054FC6"/>
    <w:rsid w:val="0006465A"/>
    <w:rsid w:val="0006588D"/>
    <w:rsid w:val="00067A5E"/>
    <w:rsid w:val="000719BB"/>
    <w:rsid w:val="00072A65"/>
    <w:rsid w:val="00072C1E"/>
    <w:rsid w:val="000742F5"/>
    <w:rsid w:val="000768BE"/>
    <w:rsid w:val="00076B14"/>
    <w:rsid w:val="00082428"/>
    <w:rsid w:val="0008461A"/>
    <w:rsid w:val="0009438C"/>
    <w:rsid w:val="00095A53"/>
    <w:rsid w:val="000A1625"/>
    <w:rsid w:val="000A2B28"/>
    <w:rsid w:val="000A4C29"/>
    <w:rsid w:val="000A503C"/>
    <w:rsid w:val="000A6E75"/>
    <w:rsid w:val="000B0FED"/>
    <w:rsid w:val="000B408F"/>
    <w:rsid w:val="000B4EB8"/>
    <w:rsid w:val="000B6EA2"/>
    <w:rsid w:val="000C0672"/>
    <w:rsid w:val="000C0A89"/>
    <w:rsid w:val="000C41F2"/>
    <w:rsid w:val="000C608B"/>
    <w:rsid w:val="000D22C4"/>
    <w:rsid w:val="000D27D1"/>
    <w:rsid w:val="000E1A7F"/>
    <w:rsid w:val="000E4E36"/>
    <w:rsid w:val="000F15F1"/>
    <w:rsid w:val="000F3D39"/>
    <w:rsid w:val="00103B38"/>
    <w:rsid w:val="00104CC3"/>
    <w:rsid w:val="00106EDA"/>
    <w:rsid w:val="00112864"/>
    <w:rsid w:val="00114472"/>
    <w:rsid w:val="00114988"/>
    <w:rsid w:val="00114DE9"/>
    <w:rsid w:val="00115069"/>
    <w:rsid w:val="001150F2"/>
    <w:rsid w:val="0012299E"/>
    <w:rsid w:val="00130E62"/>
    <w:rsid w:val="00135323"/>
    <w:rsid w:val="00136A8A"/>
    <w:rsid w:val="00140433"/>
    <w:rsid w:val="00146BCB"/>
    <w:rsid w:val="0015027B"/>
    <w:rsid w:val="00153B6C"/>
    <w:rsid w:val="00164CD6"/>
    <w:rsid w:val="001656A2"/>
    <w:rsid w:val="0017050C"/>
    <w:rsid w:val="00170EC5"/>
    <w:rsid w:val="0017426E"/>
    <w:rsid w:val="001747C1"/>
    <w:rsid w:val="00177D6B"/>
    <w:rsid w:val="001860E7"/>
    <w:rsid w:val="00191F90"/>
    <w:rsid w:val="00197D96"/>
    <w:rsid w:val="001A3B3C"/>
    <w:rsid w:val="001A649E"/>
    <w:rsid w:val="001B4180"/>
    <w:rsid w:val="001B4E74"/>
    <w:rsid w:val="001B5C5E"/>
    <w:rsid w:val="001B6316"/>
    <w:rsid w:val="001B7668"/>
    <w:rsid w:val="001B7EE3"/>
    <w:rsid w:val="001C36AD"/>
    <w:rsid w:val="001C645F"/>
    <w:rsid w:val="001D39DE"/>
    <w:rsid w:val="001E678E"/>
    <w:rsid w:val="001F2151"/>
    <w:rsid w:val="002007BA"/>
    <w:rsid w:val="002038C9"/>
    <w:rsid w:val="00204583"/>
    <w:rsid w:val="002071BB"/>
    <w:rsid w:val="00207DF5"/>
    <w:rsid w:val="00224E36"/>
    <w:rsid w:val="00232000"/>
    <w:rsid w:val="00233551"/>
    <w:rsid w:val="00240B81"/>
    <w:rsid w:val="00240E11"/>
    <w:rsid w:val="00247D01"/>
    <w:rsid w:val="0025030F"/>
    <w:rsid w:val="00250479"/>
    <w:rsid w:val="00250AAA"/>
    <w:rsid w:val="002548B5"/>
    <w:rsid w:val="00261A5B"/>
    <w:rsid w:val="00262E5B"/>
    <w:rsid w:val="00264D52"/>
    <w:rsid w:val="002723B9"/>
    <w:rsid w:val="0027422E"/>
    <w:rsid w:val="00276AFE"/>
    <w:rsid w:val="00280F79"/>
    <w:rsid w:val="00286B2D"/>
    <w:rsid w:val="0029043F"/>
    <w:rsid w:val="00293831"/>
    <w:rsid w:val="002944A6"/>
    <w:rsid w:val="002A3B57"/>
    <w:rsid w:val="002B47AA"/>
    <w:rsid w:val="002B6B58"/>
    <w:rsid w:val="002B6E45"/>
    <w:rsid w:val="002C1924"/>
    <w:rsid w:val="002C2C1A"/>
    <w:rsid w:val="002C31BF"/>
    <w:rsid w:val="002D2102"/>
    <w:rsid w:val="002D3371"/>
    <w:rsid w:val="002D5B86"/>
    <w:rsid w:val="002D7FD6"/>
    <w:rsid w:val="002E0CD7"/>
    <w:rsid w:val="002E0CFB"/>
    <w:rsid w:val="002E0F0E"/>
    <w:rsid w:val="002E5C7B"/>
    <w:rsid w:val="002E6D26"/>
    <w:rsid w:val="002E7C5C"/>
    <w:rsid w:val="002F31F1"/>
    <w:rsid w:val="002F4333"/>
    <w:rsid w:val="00304DAF"/>
    <w:rsid w:val="00307207"/>
    <w:rsid w:val="003130A4"/>
    <w:rsid w:val="00313E2C"/>
    <w:rsid w:val="003229ED"/>
    <w:rsid w:val="003254A3"/>
    <w:rsid w:val="00327EEF"/>
    <w:rsid w:val="0033239F"/>
    <w:rsid w:val="00332B4C"/>
    <w:rsid w:val="00334918"/>
    <w:rsid w:val="003418A3"/>
    <w:rsid w:val="0034274B"/>
    <w:rsid w:val="00343E14"/>
    <w:rsid w:val="003462EB"/>
    <w:rsid w:val="0034719F"/>
    <w:rsid w:val="00350A35"/>
    <w:rsid w:val="00355002"/>
    <w:rsid w:val="003571D8"/>
    <w:rsid w:val="00357BC6"/>
    <w:rsid w:val="00361422"/>
    <w:rsid w:val="003622E4"/>
    <w:rsid w:val="003729DD"/>
    <w:rsid w:val="0037545D"/>
    <w:rsid w:val="00376246"/>
    <w:rsid w:val="00376ED1"/>
    <w:rsid w:val="00386FF1"/>
    <w:rsid w:val="00392EB6"/>
    <w:rsid w:val="003956C6"/>
    <w:rsid w:val="003974A7"/>
    <w:rsid w:val="003B111D"/>
    <w:rsid w:val="003B2407"/>
    <w:rsid w:val="003C33F2"/>
    <w:rsid w:val="003C6679"/>
    <w:rsid w:val="003C7295"/>
    <w:rsid w:val="003D3906"/>
    <w:rsid w:val="003D756E"/>
    <w:rsid w:val="003D7905"/>
    <w:rsid w:val="003E2851"/>
    <w:rsid w:val="003E29C0"/>
    <w:rsid w:val="003E420D"/>
    <w:rsid w:val="003E4C13"/>
    <w:rsid w:val="003E735B"/>
    <w:rsid w:val="003F64A7"/>
    <w:rsid w:val="004003A8"/>
    <w:rsid w:val="00403419"/>
    <w:rsid w:val="00404F88"/>
    <w:rsid w:val="00405D5A"/>
    <w:rsid w:val="004078F3"/>
    <w:rsid w:val="00412D61"/>
    <w:rsid w:val="00414E77"/>
    <w:rsid w:val="0042394B"/>
    <w:rsid w:val="0042581E"/>
    <w:rsid w:val="00427794"/>
    <w:rsid w:val="004461DF"/>
    <w:rsid w:val="00450F07"/>
    <w:rsid w:val="00453CD3"/>
    <w:rsid w:val="00460660"/>
    <w:rsid w:val="0046193D"/>
    <w:rsid w:val="00463785"/>
    <w:rsid w:val="00463BD5"/>
    <w:rsid w:val="00464BA9"/>
    <w:rsid w:val="00464D4A"/>
    <w:rsid w:val="00464D5C"/>
    <w:rsid w:val="004725AC"/>
    <w:rsid w:val="0047647C"/>
    <w:rsid w:val="0048341C"/>
    <w:rsid w:val="00483969"/>
    <w:rsid w:val="00486107"/>
    <w:rsid w:val="004877A7"/>
    <w:rsid w:val="00490551"/>
    <w:rsid w:val="0049107E"/>
    <w:rsid w:val="00491827"/>
    <w:rsid w:val="0049364C"/>
    <w:rsid w:val="00497800"/>
    <w:rsid w:val="004B7997"/>
    <w:rsid w:val="004C3255"/>
    <w:rsid w:val="004C4399"/>
    <w:rsid w:val="004C787C"/>
    <w:rsid w:val="004D7D8C"/>
    <w:rsid w:val="004E3D1D"/>
    <w:rsid w:val="004E7A1F"/>
    <w:rsid w:val="004F4B9B"/>
    <w:rsid w:val="004F70CD"/>
    <w:rsid w:val="00500C8E"/>
    <w:rsid w:val="0050666E"/>
    <w:rsid w:val="00511AB9"/>
    <w:rsid w:val="00515137"/>
    <w:rsid w:val="00523BB5"/>
    <w:rsid w:val="00523EA7"/>
    <w:rsid w:val="00525187"/>
    <w:rsid w:val="0052735A"/>
    <w:rsid w:val="005312AB"/>
    <w:rsid w:val="00531CB9"/>
    <w:rsid w:val="005403D3"/>
    <w:rsid w:val="005406EB"/>
    <w:rsid w:val="00545AD1"/>
    <w:rsid w:val="00546028"/>
    <w:rsid w:val="00546A03"/>
    <w:rsid w:val="00553375"/>
    <w:rsid w:val="00555884"/>
    <w:rsid w:val="005736B7"/>
    <w:rsid w:val="00574330"/>
    <w:rsid w:val="00575176"/>
    <w:rsid w:val="00575E5A"/>
    <w:rsid w:val="00580245"/>
    <w:rsid w:val="0058742A"/>
    <w:rsid w:val="00587CA4"/>
    <w:rsid w:val="00590B8A"/>
    <w:rsid w:val="00595286"/>
    <w:rsid w:val="005A1F44"/>
    <w:rsid w:val="005A499F"/>
    <w:rsid w:val="005A6845"/>
    <w:rsid w:val="005C4F2D"/>
    <w:rsid w:val="005D1C20"/>
    <w:rsid w:val="005D3C39"/>
    <w:rsid w:val="005D4A1C"/>
    <w:rsid w:val="005D6E9C"/>
    <w:rsid w:val="005D7706"/>
    <w:rsid w:val="005E0049"/>
    <w:rsid w:val="005E1267"/>
    <w:rsid w:val="005E2BD9"/>
    <w:rsid w:val="00601A8C"/>
    <w:rsid w:val="0060289C"/>
    <w:rsid w:val="0061068E"/>
    <w:rsid w:val="006115D3"/>
    <w:rsid w:val="00613D3A"/>
    <w:rsid w:val="006149D2"/>
    <w:rsid w:val="00614E71"/>
    <w:rsid w:val="00616EAA"/>
    <w:rsid w:val="006208DF"/>
    <w:rsid w:val="006213B5"/>
    <w:rsid w:val="006303FA"/>
    <w:rsid w:val="00645371"/>
    <w:rsid w:val="0064600F"/>
    <w:rsid w:val="00646F46"/>
    <w:rsid w:val="00653540"/>
    <w:rsid w:val="00655976"/>
    <w:rsid w:val="0065610E"/>
    <w:rsid w:val="006576E1"/>
    <w:rsid w:val="006606DB"/>
    <w:rsid w:val="00660AD3"/>
    <w:rsid w:val="00661E6B"/>
    <w:rsid w:val="00662818"/>
    <w:rsid w:val="00666FE9"/>
    <w:rsid w:val="006776B6"/>
    <w:rsid w:val="00690E50"/>
    <w:rsid w:val="0069136C"/>
    <w:rsid w:val="00693150"/>
    <w:rsid w:val="006A019B"/>
    <w:rsid w:val="006A5570"/>
    <w:rsid w:val="006A689C"/>
    <w:rsid w:val="006A747D"/>
    <w:rsid w:val="006B13A8"/>
    <w:rsid w:val="006B2318"/>
    <w:rsid w:val="006B3D79"/>
    <w:rsid w:val="006B3E78"/>
    <w:rsid w:val="006B5C75"/>
    <w:rsid w:val="006B6FE4"/>
    <w:rsid w:val="006C0202"/>
    <w:rsid w:val="006C16E1"/>
    <w:rsid w:val="006C2343"/>
    <w:rsid w:val="006C26FF"/>
    <w:rsid w:val="006C31D3"/>
    <w:rsid w:val="006C442A"/>
    <w:rsid w:val="006E0578"/>
    <w:rsid w:val="006E314D"/>
    <w:rsid w:val="006F0C1B"/>
    <w:rsid w:val="006F455E"/>
    <w:rsid w:val="006F70E0"/>
    <w:rsid w:val="0070193C"/>
    <w:rsid w:val="007020E6"/>
    <w:rsid w:val="00702A41"/>
    <w:rsid w:val="00710723"/>
    <w:rsid w:val="00720802"/>
    <w:rsid w:val="00723ED1"/>
    <w:rsid w:val="00724383"/>
    <w:rsid w:val="00724D47"/>
    <w:rsid w:val="00732C86"/>
    <w:rsid w:val="00733AD8"/>
    <w:rsid w:val="00740AF5"/>
    <w:rsid w:val="00743525"/>
    <w:rsid w:val="00744D42"/>
    <w:rsid w:val="00745555"/>
    <w:rsid w:val="00745B7E"/>
    <w:rsid w:val="00745F94"/>
    <w:rsid w:val="00753AE5"/>
    <w:rsid w:val="007541A2"/>
    <w:rsid w:val="00755818"/>
    <w:rsid w:val="00757290"/>
    <w:rsid w:val="00761EAB"/>
    <w:rsid w:val="0076286B"/>
    <w:rsid w:val="00763188"/>
    <w:rsid w:val="00766846"/>
    <w:rsid w:val="0076790E"/>
    <w:rsid w:val="00770601"/>
    <w:rsid w:val="0077673A"/>
    <w:rsid w:val="00776C2B"/>
    <w:rsid w:val="007846E1"/>
    <w:rsid w:val="007847D6"/>
    <w:rsid w:val="007914D0"/>
    <w:rsid w:val="00797BF3"/>
    <w:rsid w:val="007A202B"/>
    <w:rsid w:val="007A5172"/>
    <w:rsid w:val="007A67A0"/>
    <w:rsid w:val="007B133E"/>
    <w:rsid w:val="007B1A9D"/>
    <w:rsid w:val="007B570C"/>
    <w:rsid w:val="007C6C55"/>
    <w:rsid w:val="007D2208"/>
    <w:rsid w:val="007D41FF"/>
    <w:rsid w:val="007E0E61"/>
    <w:rsid w:val="007E1F39"/>
    <w:rsid w:val="007E4A6E"/>
    <w:rsid w:val="007F56A7"/>
    <w:rsid w:val="00800851"/>
    <w:rsid w:val="0080171C"/>
    <w:rsid w:val="008028FD"/>
    <w:rsid w:val="00803BF3"/>
    <w:rsid w:val="00806064"/>
    <w:rsid w:val="00807DD0"/>
    <w:rsid w:val="00810E5C"/>
    <w:rsid w:val="00814696"/>
    <w:rsid w:val="00814C9F"/>
    <w:rsid w:val="00816930"/>
    <w:rsid w:val="00817E52"/>
    <w:rsid w:val="00821D01"/>
    <w:rsid w:val="00824893"/>
    <w:rsid w:val="00826B7B"/>
    <w:rsid w:val="0083197D"/>
    <w:rsid w:val="00834146"/>
    <w:rsid w:val="00837AFE"/>
    <w:rsid w:val="00846789"/>
    <w:rsid w:val="0084792E"/>
    <w:rsid w:val="00852510"/>
    <w:rsid w:val="008527F0"/>
    <w:rsid w:val="0088200B"/>
    <w:rsid w:val="00885EC1"/>
    <w:rsid w:val="00887F36"/>
    <w:rsid w:val="00890A4F"/>
    <w:rsid w:val="008A01EA"/>
    <w:rsid w:val="008A1D79"/>
    <w:rsid w:val="008A23C0"/>
    <w:rsid w:val="008A3568"/>
    <w:rsid w:val="008A3ACD"/>
    <w:rsid w:val="008A4FE4"/>
    <w:rsid w:val="008B2B40"/>
    <w:rsid w:val="008B391B"/>
    <w:rsid w:val="008C24A8"/>
    <w:rsid w:val="008C50F3"/>
    <w:rsid w:val="008C51A4"/>
    <w:rsid w:val="008C72A2"/>
    <w:rsid w:val="008C7EFE"/>
    <w:rsid w:val="008D03B9"/>
    <w:rsid w:val="008D2896"/>
    <w:rsid w:val="008D30C7"/>
    <w:rsid w:val="008E1212"/>
    <w:rsid w:val="008E54C8"/>
    <w:rsid w:val="008F18D6"/>
    <w:rsid w:val="008F2C9B"/>
    <w:rsid w:val="008F797B"/>
    <w:rsid w:val="009031EE"/>
    <w:rsid w:val="00903445"/>
    <w:rsid w:val="00904780"/>
    <w:rsid w:val="009048B2"/>
    <w:rsid w:val="00904CC9"/>
    <w:rsid w:val="0090635B"/>
    <w:rsid w:val="00914F81"/>
    <w:rsid w:val="00922385"/>
    <w:rsid w:val="009223DF"/>
    <w:rsid w:val="009226C1"/>
    <w:rsid w:val="00923406"/>
    <w:rsid w:val="0092529B"/>
    <w:rsid w:val="00930A9B"/>
    <w:rsid w:val="00931A5C"/>
    <w:rsid w:val="00936091"/>
    <w:rsid w:val="00936D2A"/>
    <w:rsid w:val="00940D8A"/>
    <w:rsid w:val="00950944"/>
    <w:rsid w:val="00957F1F"/>
    <w:rsid w:val="00962258"/>
    <w:rsid w:val="00967398"/>
    <w:rsid w:val="009678B7"/>
    <w:rsid w:val="00971F08"/>
    <w:rsid w:val="0097239D"/>
    <w:rsid w:val="00980EEF"/>
    <w:rsid w:val="009816A7"/>
    <w:rsid w:val="009903C3"/>
    <w:rsid w:val="009920E1"/>
    <w:rsid w:val="00992D9C"/>
    <w:rsid w:val="00992FC6"/>
    <w:rsid w:val="00996CB8"/>
    <w:rsid w:val="009A404E"/>
    <w:rsid w:val="009B2E97"/>
    <w:rsid w:val="009B5146"/>
    <w:rsid w:val="009C418E"/>
    <w:rsid w:val="009C442C"/>
    <w:rsid w:val="009C4EEA"/>
    <w:rsid w:val="009D2AB9"/>
    <w:rsid w:val="009D2FC5"/>
    <w:rsid w:val="009D5183"/>
    <w:rsid w:val="009D623F"/>
    <w:rsid w:val="009E07F4"/>
    <w:rsid w:val="009E09BE"/>
    <w:rsid w:val="009E1D5F"/>
    <w:rsid w:val="009E3221"/>
    <w:rsid w:val="009E3D46"/>
    <w:rsid w:val="009E4D19"/>
    <w:rsid w:val="009E7B30"/>
    <w:rsid w:val="009F25DD"/>
    <w:rsid w:val="009F309B"/>
    <w:rsid w:val="009F392E"/>
    <w:rsid w:val="009F52B4"/>
    <w:rsid w:val="009F53C5"/>
    <w:rsid w:val="00A02F39"/>
    <w:rsid w:val="00A04D7F"/>
    <w:rsid w:val="00A0740E"/>
    <w:rsid w:val="00A32197"/>
    <w:rsid w:val="00A3471E"/>
    <w:rsid w:val="00A4050F"/>
    <w:rsid w:val="00A44408"/>
    <w:rsid w:val="00A47B7A"/>
    <w:rsid w:val="00A50641"/>
    <w:rsid w:val="00A51ACE"/>
    <w:rsid w:val="00A530BF"/>
    <w:rsid w:val="00A6177B"/>
    <w:rsid w:val="00A620B8"/>
    <w:rsid w:val="00A625C6"/>
    <w:rsid w:val="00A62E74"/>
    <w:rsid w:val="00A64B2F"/>
    <w:rsid w:val="00A66030"/>
    <w:rsid w:val="00A66136"/>
    <w:rsid w:val="00A67C50"/>
    <w:rsid w:val="00A71189"/>
    <w:rsid w:val="00A7364A"/>
    <w:rsid w:val="00A74DCC"/>
    <w:rsid w:val="00A753ED"/>
    <w:rsid w:val="00A77512"/>
    <w:rsid w:val="00A8227E"/>
    <w:rsid w:val="00A94C2F"/>
    <w:rsid w:val="00A95443"/>
    <w:rsid w:val="00AA4CBB"/>
    <w:rsid w:val="00AA65FA"/>
    <w:rsid w:val="00AA6F63"/>
    <w:rsid w:val="00AA7351"/>
    <w:rsid w:val="00AB4793"/>
    <w:rsid w:val="00AC3E83"/>
    <w:rsid w:val="00AC59BD"/>
    <w:rsid w:val="00AD056F"/>
    <w:rsid w:val="00AD0C7B"/>
    <w:rsid w:val="00AD37A6"/>
    <w:rsid w:val="00AD38D0"/>
    <w:rsid w:val="00AD5732"/>
    <w:rsid w:val="00AD5F1A"/>
    <w:rsid w:val="00AD6731"/>
    <w:rsid w:val="00AE4BC7"/>
    <w:rsid w:val="00AF2B57"/>
    <w:rsid w:val="00AF2E9E"/>
    <w:rsid w:val="00AF5401"/>
    <w:rsid w:val="00AF57B1"/>
    <w:rsid w:val="00AF5943"/>
    <w:rsid w:val="00B008D5"/>
    <w:rsid w:val="00B00CFD"/>
    <w:rsid w:val="00B02F73"/>
    <w:rsid w:val="00B0619F"/>
    <w:rsid w:val="00B101FD"/>
    <w:rsid w:val="00B13A26"/>
    <w:rsid w:val="00B15D0D"/>
    <w:rsid w:val="00B22106"/>
    <w:rsid w:val="00B31D98"/>
    <w:rsid w:val="00B344A3"/>
    <w:rsid w:val="00B3756D"/>
    <w:rsid w:val="00B46BA5"/>
    <w:rsid w:val="00B50AB2"/>
    <w:rsid w:val="00B5431A"/>
    <w:rsid w:val="00B54C83"/>
    <w:rsid w:val="00B56EB2"/>
    <w:rsid w:val="00B64FD9"/>
    <w:rsid w:val="00B75EE1"/>
    <w:rsid w:val="00B77481"/>
    <w:rsid w:val="00B80885"/>
    <w:rsid w:val="00B820C1"/>
    <w:rsid w:val="00B8518B"/>
    <w:rsid w:val="00B861EA"/>
    <w:rsid w:val="00B93566"/>
    <w:rsid w:val="00B94742"/>
    <w:rsid w:val="00B97CC3"/>
    <w:rsid w:val="00BA2F47"/>
    <w:rsid w:val="00BB2D5D"/>
    <w:rsid w:val="00BC0405"/>
    <w:rsid w:val="00BC06C4"/>
    <w:rsid w:val="00BD6C04"/>
    <w:rsid w:val="00BD76C3"/>
    <w:rsid w:val="00BD7E91"/>
    <w:rsid w:val="00BD7F0D"/>
    <w:rsid w:val="00BE06DC"/>
    <w:rsid w:val="00BF54FE"/>
    <w:rsid w:val="00BF6922"/>
    <w:rsid w:val="00C01749"/>
    <w:rsid w:val="00C01A3A"/>
    <w:rsid w:val="00C02D0A"/>
    <w:rsid w:val="00C03A6E"/>
    <w:rsid w:val="00C13860"/>
    <w:rsid w:val="00C13A40"/>
    <w:rsid w:val="00C226C0"/>
    <w:rsid w:val="00C24A6A"/>
    <w:rsid w:val="00C2708C"/>
    <w:rsid w:val="00C30CA8"/>
    <w:rsid w:val="00C3492B"/>
    <w:rsid w:val="00C42FE6"/>
    <w:rsid w:val="00C44F6A"/>
    <w:rsid w:val="00C51B48"/>
    <w:rsid w:val="00C6198E"/>
    <w:rsid w:val="00C708EA"/>
    <w:rsid w:val="00C71821"/>
    <w:rsid w:val="00C73385"/>
    <w:rsid w:val="00C778A5"/>
    <w:rsid w:val="00C86957"/>
    <w:rsid w:val="00C95162"/>
    <w:rsid w:val="00CB05FC"/>
    <w:rsid w:val="00CB39C5"/>
    <w:rsid w:val="00CB6A37"/>
    <w:rsid w:val="00CB7684"/>
    <w:rsid w:val="00CC3FA9"/>
    <w:rsid w:val="00CC7C8F"/>
    <w:rsid w:val="00CD1FC4"/>
    <w:rsid w:val="00D0273B"/>
    <w:rsid w:val="00D034A0"/>
    <w:rsid w:val="00D0732C"/>
    <w:rsid w:val="00D12C76"/>
    <w:rsid w:val="00D21061"/>
    <w:rsid w:val="00D24AE7"/>
    <w:rsid w:val="00D322B7"/>
    <w:rsid w:val="00D4108E"/>
    <w:rsid w:val="00D4556F"/>
    <w:rsid w:val="00D50821"/>
    <w:rsid w:val="00D521D0"/>
    <w:rsid w:val="00D6163D"/>
    <w:rsid w:val="00D67995"/>
    <w:rsid w:val="00D771F6"/>
    <w:rsid w:val="00D831A3"/>
    <w:rsid w:val="00D8421D"/>
    <w:rsid w:val="00D85204"/>
    <w:rsid w:val="00D90C8B"/>
    <w:rsid w:val="00D97879"/>
    <w:rsid w:val="00D97BE3"/>
    <w:rsid w:val="00DA1C67"/>
    <w:rsid w:val="00DA2010"/>
    <w:rsid w:val="00DA27EA"/>
    <w:rsid w:val="00DA3711"/>
    <w:rsid w:val="00DA3E07"/>
    <w:rsid w:val="00DA46AD"/>
    <w:rsid w:val="00DB1DC3"/>
    <w:rsid w:val="00DB38E0"/>
    <w:rsid w:val="00DB58AA"/>
    <w:rsid w:val="00DB6450"/>
    <w:rsid w:val="00DC60F1"/>
    <w:rsid w:val="00DD46F3"/>
    <w:rsid w:val="00DE4CA6"/>
    <w:rsid w:val="00DE51A5"/>
    <w:rsid w:val="00DE56F2"/>
    <w:rsid w:val="00DF116D"/>
    <w:rsid w:val="00DF3C7B"/>
    <w:rsid w:val="00DF4DDD"/>
    <w:rsid w:val="00DF5CC2"/>
    <w:rsid w:val="00DF7BAA"/>
    <w:rsid w:val="00E014A7"/>
    <w:rsid w:val="00E02CEC"/>
    <w:rsid w:val="00E02DA1"/>
    <w:rsid w:val="00E03018"/>
    <w:rsid w:val="00E03B03"/>
    <w:rsid w:val="00E04A7B"/>
    <w:rsid w:val="00E0732F"/>
    <w:rsid w:val="00E15863"/>
    <w:rsid w:val="00E16FF7"/>
    <w:rsid w:val="00E1732F"/>
    <w:rsid w:val="00E20092"/>
    <w:rsid w:val="00E2241A"/>
    <w:rsid w:val="00E26D68"/>
    <w:rsid w:val="00E3341A"/>
    <w:rsid w:val="00E44045"/>
    <w:rsid w:val="00E57786"/>
    <w:rsid w:val="00E618C4"/>
    <w:rsid w:val="00E63F8C"/>
    <w:rsid w:val="00E64D38"/>
    <w:rsid w:val="00E6509C"/>
    <w:rsid w:val="00E67218"/>
    <w:rsid w:val="00E70AB8"/>
    <w:rsid w:val="00E7218A"/>
    <w:rsid w:val="00E84C3A"/>
    <w:rsid w:val="00E85BCE"/>
    <w:rsid w:val="00E878EE"/>
    <w:rsid w:val="00EA23AF"/>
    <w:rsid w:val="00EA2B34"/>
    <w:rsid w:val="00EA69AC"/>
    <w:rsid w:val="00EA6A2E"/>
    <w:rsid w:val="00EA6EC7"/>
    <w:rsid w:val="00EB0835"/>
    <w:rsid w:val="00EB104F"/>
    <w:rsid w:val="00EB1EA8"/>
    <w:rsid w:val="00EB46E5"/>
    <w:rsid w:val="00EC613E"/>
    <w:rsid w:val="00ED0703"/>
    <w:rsid w:val="00ED14BD"/>
    <w:rsid w:val="00ED1E11"/>
    <w:rsid w:val="00EE1808"/>
    <w:rsid w:val="00EF1373"/>
    <w:rsid w:val="00F001E0"/>
    <w:rsid w:val="00F016C7"/>
    <w:rsid w:val="00F12DEC"/>
    <w:rsid w:val="00F13F97"/>
    <w:rsid w:val="00F1715C"/>
    <w:rsid w:val="00F310F8"/>
    <w:rsid w:val="00F35939"/>
    <w:rsid w:val="00F45607"/>
    <w:rsid w:val="00F46612"/>
    <w:rsid w:val="00F4668B"/>
    <w:rsid w:val="00F4722B"/>
    <w:rsid w:val="00F54432"/>
    <w:rsid w:val="00F60DF5"/>
    <w:rsid w:val="00F61C0A"/>
    <w:rsid w:val="00F659EB"/>
    <w:rsid w:val="00F66312"/>
    <w:rsid w:val="00F705D1"/>
    <w:rsid w:val="00F82B00"/>
    <w:rsid w:val="00F83AE6"/>
    <w:rsid w:val="00F84891"/>
    <w:rsid w:val="00F85B8B"/>
    <w:rsid w:val="00F86BA6"/>
    <w:rsid w:val="00F8788B"/>
    <w:rsid w:val="00FB5DE8"/>
    <w:rsid w:val="00FB6342"/>
    <w:rsid w:val="00FC6389"/>
    <w:rsid w:val="00FD0E8C"/>
    <w:rsid w:val="00FD1C75"/>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45DA0D"/>
  <w15:docId w15:val="{25BC307C-8515-4053-83BC-246C20B97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70AB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70AB8"/>
    <w:pPr>
      <w:numPr>
        <w:ilvl w:val="1"/>
      </w:numPr>
      <w:spacing w:before="200"/>
      <w:outlineLvl w:val="1"/>
    </w:pPr>
    <w:rPr>
      <w:caps w:val="0"/>
      <w:sz w:val="20"/>
    </w:rPr>
  </w:style>
  <w:style w:type="character" w:customStyle="1" w:styleId="Nadpis2-1Char">
    <w:name w:val="_Nadpis_2-1 Char"/>
    <w:basedOn w:val="Standardnpsmoodstavce"/>
    <w:link w:val="Nadpis2-1"/>
    <w:rsid w:val="00E70AB8"/>
    <w:rPr>
      <w:rFonts w:ascii="Verdana" w:hAnsi="Verdana"/>
      <w:b/>
      <w:caps/>
      <w:sz w:val="22"/>
    </w:rPr>
  </w:style>
  <w:style w:type="paragraph" w:customStyle="1" w:styleId="Text2-1">
    <w:name w:val="_Text_2-1"/>
    <w:basedOn w:val="Odstavecseseznamem"/>
    <w:link w:val="Text2-1Char"/>
    <w:qFormat/>
    <w:rsid w:val="00E70AB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E70AB8"/>
    <w:rPr>
      <w:rFonts w:ascii="Verdana" w:hAnsi="Verdana"/>
      <w:b/>
      <w:caps w:val="0"/>
      <w:sz w:val="20"/>
    </w:rPr>
  </w:style>
  <w:style w:type="paragraph" w:customStyle="1" w:styleId="Titul1">
    <w:name w:val="_Titul_1"/>
    <w:basedOn w:val="Normln"/>
    <w:qFormat/>
    <w:rsid w:val="00E70AB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70AB8"/>
    <w:rPr>
      <w:rFonts w:ascii="Verdana" w:hAnsi="Verdana"/>
    </w:rPr>
  </w:style>
  <w:style w:type="paragraph" w:customStyle="1" w:styleId="Titul2">
    <w:name w:val="_Titul_2"/>
    <w:basedOn w:val="Normln"/>
    <w:qFormat/>
    <w:rsid w:val="00E70AB8"/>
    <w:pPr>
      <w:tabs>
        <w:tab w:val="left" w:pos="6796"/>
      </w:tabs>
      <w:spacing w:after="240" w:line="264" w:lineRule="auto"/>
    </w:pPr>
    <w:rPr>
      <w:b/>
      <w:sz w:val="36"/>
      <w:szCs w:val="32"/>
    </w:rPr>
  </w:style>
  <w:style w:type="paragraph" w:customStyle="1" w:styleId="Tituldatum">
    <w:name w:val="_Titul_datum"/>
    <w:basedOn w:val="Normln"/>
    <w:link w:val="TituldatumChar"/>
    <w:qFormat/>
    <w:rsid w:val="00E70AB8"/>
    <w:pPr>
      <w:spacing w:after="240" w:line="264" w:lineRule="auto"/>
    </w:pPr>
    <w:rPr>
      <w:sz w:val="24"/>
      <w:szCs w:val="24"/>
    </w:rPr>
  </w:style>
  <w:style w:type="character" w:customStyle="1" w:styleId="TituldatumChar">
    <w:name w:val="_Titul_datum Char"/>
    <w:basedOn w:val="Standardnpsmoodstavce"/>
    <w:link w:val="Tituldatum"/>
    <w:rsid w:val="00E70AB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0AB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70AB8"/>
    <w:pPr>
      <w:numPr>
        <w:ilvl w:val="2"/>
      </w:numPr>
    </w:pPr>
  </w:style>
  <w:style w:type="paragraph" w:customStyle="1" w:styleId="Text1-1">
    <w:name w:val="_Text_1-1"/>
    <w:basedOn w:val="Normln"/>
    <w:link w:val="Text1-1Char"/>
    <w:rsid w:val="00E70AB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E70AB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E70AB8"/>
    <w:pPr>
      <w:numPr>
        <w:numId w:val="24"/>
      </w:numPr>
      <w:spacing w:after="80" w:line="264" w:lineRule="auto"/>
      <w:jc w:val="both"/>
    </w:pPr>
    <w:rPr>
      <w:sz w:val="18"/>
      <w:szCs w:val="18"/>
    </w:rPr>
  </w:style>
  <w:style w:type="character" w:customStyle="1" w:styleId="Text1-1Char">
    <w:name w:val="_Text_1-1 Char"/>
    <w:basedOn w:val="Standardnpsmoodstavce"/>
    <w:link w:val="Text1-1"/>
    <w:rsid w:val="00E70AB8"/>
    <w:rPr>
      <w:rFonts w:ascii="Verdana" w:hAnsi="Verdana"/>
    </w:rPr>
  </w:style>
  <w:style w:type="character" w:customStyle="1" w:styleId="Nadpis1-1Char">
    <w:name w:val="_Nadpis_1-1 Char"/>
    <w:basedOn w:val="Standardnpsmoodstavce"/>
    <w:link w:val="Nadpis1-1"/>
    <w:rsid w:val="00E70AB8"/>
    <w:rPr>
      <w:rFonts w:ascii="Verdana" w:hAnsi="Verdana"/>
      <w:b/>
      <w:caps/>
      <w:sz w:val="22"/>
    </w:rPr>
  </w:style>
  <w:style w:type="character" w:customStyle="1" w:styleId="Text1-2Char">
    <w:name w:val="_Text_1-2 Char"/>
    <w:basedOn w:val="Text1-1Char"/>
    <w:link w:val="Text1-2"/>
    <w:rsid w:val="00E70AB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70AB8"/>
    <w:rPr>
      <w:rFonts w:ascii="Verdana" w:hAnsi="Verdana"/>
    </w:rPr>
  </w:style>
  <w:style w:type="paragraph" w:customStyle="1" w:styleId="Odrka1-2-">
    <w:name w:val="_Odrážka_1-2_-"/>
    <w:basedOn w:val="Odrka1-1"/>
    <w:qFormat/>
    <w:rsid w:val="00E70AB8"/>
    <w:pPr>
      <w:numPr>
        <w:ilvl w:val="1"/>
      </w:numPr>
    </w:pPr>
  </w:style>
  <w:style w:type="paragraph" w:customStyle="1" w:styleId="Odrka1-3">
    <w:name w:val="_Odrážka_1-3_·"/>
    <w:basedOn w:val="Odrka1-2-"/>
    <w:qFormat/>
    <w:rsid w:val="00E70AB8"/>
    <w:pPr>
      <w:numPr>
        <w:ilvl w:val="2"/>
      </w:numPr>
    </w:pPr>
  </w:style>
  <w:style w:type="paragraph" w:customStyle="1" w:styleId="Odstavec1-1a">
    <w:name w:val="_Odstavec_1-1_a)"/>
    <w:basedOn w:val="Normln"/>
    <w:link w:val="Odstavec1-1aChar"/>
    <w:qFormat/>
    <w:rsid w:val="00E70AB8"/>
    <w:pPr>
      <w:numPr>
        <w:numId w:val="29"/>
      </w:numPr>
      <w:spacing w:after="80" w:line="264" w:lineRule="auto"/>
      <w:jc w:val="both"/>
    </w:pPr>
    <w:rPr>
      <w:sz w:val="18"/>
      <w:szCs w:val="18"/>
    </w:rPr>
  </w:style>
  <w:style w:type="paragraph" w:customStyle="1" w:styleId="Odstavec1-2i">
    <w:name w:val="_Odstavec_1-2_(i)"/>
    <w:basedOn w:val="Odstavec1-1a"/>
    <w:qFormat/>
    <w:rsid w:val="00E70AB8"/>
    <w:pPr>
      <w:numPr>
        <w:ilvl w:val="1"/>
      </w:numPr>
    </w:pPr>
  </w:style>
  <w:style w:type="paragraph" w:customStyle="1" w:styleId="Odstavec1-31">
    <w:name w:val="_Odstavec_1-3_1)"/>
    <w:basedOn w:val="Odstavec1-2i"/>
    <w:qFormat/>
    <w:rsid w:val="00E70AB8"/>
    <w:pPr>
      <w:numPr>
        <w:ilvl w:val="2"/>
      </w:numPr>
    </w:pPr>
  </w:style>
  <w:style w:type="paragraph" w:customStyle="1" w:styleId="Textbezslovn">
    <w:name w:val="_Text_bez_číslování"/>
    <w:basedOn w:val="Normln"/>
    <w:link w:val="TextbezslovnChar"/>
    <w:qFormat/>
    <w:rsid w:val="00E70AB8"/>
    <w:pPr>
      <w:spacing w:after="120" w:line="264" w:lineRule="auto"/>
      <w:ind w:left="737"/>
      <w:jc w:val="both"/>
    </w:pPr>
    <w:rPr>
      <w:sz w:val="18"/>
      <w:szCs w:val="18"/>
    </w:rPr>
  </w:style>
  <w:style w:type="paragraph" w:customStyle="1" w:styleId="Zpatvlevo">
    <w:name w:val="_Zápatí_vlevo"/>
    <w:basedOn w:val="Zpatvpravo"/>
    <w:qFormat/>
    <w:rsid w:val="00E70AB8"/>
    <w:pPr>
      <w:jc w:val="left"/>
    </w:pPr>
  </w:style>
  <w:style w:type="character" w:customStyle="1" w:styleId="Tun">
    <w:name w:val="_Tučně"/>
    <w:basedOn w:val="Standardnpsmoodstavce"/>
    <w:qFormat/>
    <w:rsid w:val="00E70AB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70AB8"/>
    <w:pPr>
      <w:numPr>
        <w:ilvl w:val="3"/>
      </w:numPr>
    </w:pPr>
  </w:style>
  <w:style w:type="character" w:customStyle="1" w:styleId="Text2-2Char">
    <w:name w:val="_Text_2-2 Char"/>
    <w:basedOn w:val="Text2-1Char"/>
    <w:link w:val="Text2-2"/>
    <w:rsid w:val="00E70AB8"/>
    <w:rPr>
      <w:rFonts w:ascii="Verdana" w:hAnsi="Verdana"/>
    </w:rPr>
  </w:style>
  <w:style w:type="paragraph" w:customStyle="1" w:styleId="Zkratky1">
    <w:name w:val="_Zkratky_1"/>
    <w:basedOn w:val="Normln"/>
    <w:qFormat/>
    <w:rsid w:val="00E70AB8"/>
    <w:pPr>
      <w:tabs>
        <w:tab w:val="right" w:leader="dot" w:pos="1134"/>
      </w:tabs>
      <w:spacing w:after="0" w:line="240" w:lineRule="auto"/>
    </w:pPr>
    <w:rPr>
      <w:b/>
      <w:sz w:val="16"/>
      <w:szCs w:val="18"/>
    </w:rPr>
  </w:style>
  <w:style w:type="paragraph" w:customStyle="1" w:styleId="Seznam1">
    <w:name w:val="_Seznam_[1]"/>
    <w:basedOn w:val="Normln"/>
    <w:qFormat/>
    <w:rsid w:val="00E70AB8"/>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70AB8"/>
    <w:pPr>
      <w:spacing w:after="0" w:line="240" w:lineRule="auto"/>
    </w:pPr>
    <w:rPr>
      <w:sz w:val="16"/>
      <w:szCs w:val="16"/>
    </w:rPr>
  </w:style>
  <w:style w:type="character" w:customStyle="1" w:styleId="Tun-ZRUIT">
    <w:name w:val="_Tučně-ZRUŠIT"/>
    <w:basedOn w:val="Standardnpsmoodstavce"/>
    <w:qFormat/>
    <w:rsid w:val="00E70AB8"/>
    <w:rPr>
      <w:b w:val="0"/>
      <w:i w:val="0"/>
    </w:rPr>
  </w:style>
  <w:style w:type="paragraph" w:customStyle="1" w:styleId="Nadpisbezsl1-1">
    <w:name w:val="_Nadpis_bez_čísl_1-1"/>
    <w:next w:val="Nadpisbezsl1-2"/>
    <w:qFormat/>
    <w:rsid w:val="00E70AB8"/>
    <w:pPr>
      <w:keepNext/>
      <w:spacing w:before="280" w:after="120"/>
    </w:pPr>
    <w:rPr>
      <w:rFonts w:ascii="Verdana" w:hAnsi="Verdana"/>
      <w:b/>
      <w:caps/>
      <w:sz w:val="22"/>
    </w:rPr>
  </w:style>
  <w:style w:type="paragraph" w:customStyle="1" w:styleId="Nadpisbezsl1-2">
    <w:name w:val="_Nadpis_bez_čísl_1-2"/>
    <w:next w:val="Text2-1"/>
    <w:qFormat/>
    <w:rsid w:val="00E70AB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70AB8"/>
    <w:pPr>
      <w:spacing w:after="120" w:line="264" w:lineRule="auto"/>
      <w:jc w:val="both"/>
    </w:pPr>
    <w:rPr>
      <w:sz w:val="18"/>
      <w:szCs w:val="18"/>
    </w:rPr>
  </w:style>
  <w:style w:type="character" w:customStyle="1" w:styleId="TextbezodsazenChar">
    <w:name w:val="_Text_bez_odsazení Char"/>
    <w:basedOn w:val="Standardnpsmoodstavce"/>
    <w:link w:val="Textbezodsazen"/>
    <w:rsid w:val="00E70AB8"/>
    <w:rPr>
      <w:rFonts w:ascii="Verdana" w:hAnsi="Verdana"/>
    </w:rPr>
  </w:style>
  <w:style w:type="paragraph" w:customStyle="1" w:styleId="ZTPinfo-text">
    <w:name w:val="_ZTP_info-text"/>
    <w:basedOn w:val="Textbezslovn"/>
    <w:link w:val="ZTPinfo-textChar"/>
    <w:qFormat/>
    <w:rsid w:val="00E70AB8"/>
    <w:pPr>
      <w:ind w:left="0"/>
    </w:pPr>
    <w:rPr>
      <w:i/>
      <w:color w:val="00A1E0"/>
    </w:rPr>
  </w:style>
  <w:style w:type="character" w:customStyle="1" w:styleId="ZTPinfo-textChar">
    <w:name w:val="_ZTP_info-text Char"/>
    <w:basedOn w:val="Standardnpsmoodstavce"/>
    <w:link w:val="ZTPinfo-text"/>
    <w:rsid w:val="00E70AB8"/>
    <w:rPr>
      <w:rFonts w:ascii="Verdana" w:hAnsi="Verdana"/>
      <w:i/>
      <w:color w:val="00A1E0"/>
    </w:rPr>
  </w:style>
  <w:style w:type="paragraph" w:customStyle="1" w:styleId="ZTPinfo-text-odr">
    <w:name w:val="_ZTP_info-text-odr"/>
    <w:basedOn w:val="ZTPinfo-text"/>
    <w:link w:val="ZTPinfo-text-odrChar"/>
    <w:qFormat/>
    <w:rsid w:val="00E70AB8"/>
    <w:pPr>
      <w:numPr>
        <w:numId w:val="36"/>
      </w:numPr>
    </w:pPr>
  </w:style>
  <w:style w:type="character" w:customStyle="1" w:styleId="ZTPinfo-text-odrChar">
    <w:name w:val="_ZTP_info-text-odr Char"/>
    <w:basedOn w:val="ZTPinfo-textChar"/>
    <w:link w:val="ZTPinfo-text-odr"/>
    <w:rsid w:val="00E70AB8"/>
    <w:rPr>
      <w:rFonts w:ascii="Verdana" w:hAnsi="Verdana"/>
      <w:i/>
      <w:color w:val="00A1E0"/>
    </w:rPr>
  </w:style>
  <w:style w:type="paragraph" w:customStyle="1" w:styleId="Tabulka">
    <w:name w:val="_Tabulka"/>
    <w:basedOn w:val="Normln"/>
    <w:qFormat/>
    <w:rsid w:val="00E70AB8"/>
    <w:pPr>
      <w:spacing w:before="40" w:after="40" w:line="240" w:lineRule="auto"/>
      <w:jc w:val="both"/>
    </w:pPr>
    <w:rPr>
      <w:sz w:val="18"/>
      <w:szCs w:val="18"/>
    </w:rPr>
  </w:style>
  <w:style w:type="paragraph" w:customStyle="1" w:styleId="Odrka1-4">
    <w:name w:val="_Odrážka_1-4_•"/>
    <w:basedOn w:val="Odrka1-1"/>
    <w:qFormat/>
    <w:rsid w:val="00E70AB8"/>
    <w:pPr>
      <w:numPr>
        <w:ilvl w:val="3"/>
      </w:numPr>
    </w:pPr>
  </w:style>
  <w:style w:type="character" w:customStyle="1" w:styleId="Odstavec1-1aChar">
    <w:name w:val="_Odstavec_1-1_a) Char"/>
    <w:basedOn w:val="Standardnpsmoodstavce"/>
    <w:link w:val="Odstavec1-1a"/>
    <w:rsid w:val="00E70AB8"/>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70AB8"/>
    <w:rPr>
      <w:rFonts w:ascii="Verdana" w:hAnsi="Verdana"/>
      <w:b/>
      <w:sz w:val="36"/>
    </w:rPr>
  </w:style>
  <w:style w:type="paragraph" w:customStyle="1" w:styleId="Zpatvpravo">
    <w:name w:val="_Zápatí_vpravo"/>
    <w:qFormat/>
    <w:rsid w:val="00E70AB8"/>
    <w:pPr>
      <w:spacing w:after="0" w:line="240" w:lineRule="auto"/>
      <w:jc w:val="right"/>
    </w:pPr>
    <w:rPr>
      <w:rFonts w:ascii="Verdana" w:hAnsi="Verdana"/>
      <w:sz w:val="12"/>
    </w:rPr>
  </w:style>
  <w:style w:type="character" w:customStyle="1" w:styleId="Nzevakce">
    <w:name w:val="_Název_akce"/>
    <w:basedOn w:val="Standardnpsmoodstavce"/>
    <w:qFormat/>
    <w:rsid w:val="00E70AB8"/>
    <w:rPr>
      <w:rFonts w:ascii="Verdana" w:hAnsi="Verdana"/>
      <w:b/>
      <w:sz w:val="36"/>
    </w:rPr>
  </w:style>
  <w:style w:type="character" w:customStyle="1" w:styleId="TextbezslovnChar">
    <w:name w:val="_Text_bez_číslování Char"/>
    <w:basedOn w:val="Standardnpsmoodstavce"/>
    <w:link w:val="Textbezslovn"/>
    <w:rsid w:val="00E70AB8"/>
    <w:rPr>
      <w:rFonts w:ascii="Verdana" w:hAnsi="Verdana"/>
    </w:rPr>
  </w:style>
  <w:style w:type="paragraph" w:customStyle="1" w:styleId="ZTPinfo-text-odr0">
    <w:name w:val="_ZTP_info-text-odr_•"/>
    <w:basedOn w:val="ZTPinfo-text-odr"/>
    <w:link w:val="ZTPinfo-text-odrChar0"/>
    <w:qFormat/>
    <w:rsid w:val="00E70AB8"/>
    <w:pPr>
      <w:numPr>
        <w:ilvl w:val="1"/>
      </w:numPr>
      <w:spacing w:after="80"/>
      <w:contextualSpacing/>
    </w:pPr>
  </w:style>
  <w:style w:type="character" w:customStyle="1" w:styleId="ZTPinfo-text-odrChar0">
    <w:name w:val="_ZTP_info-text-odr_• Char"/>
    <w:basedOn w:val="ZTPinfo-text-odrChar"/>
    <w:link w:val="ZTPinfo-text-odr0"/>
    <w:rsid w:val="00E70AB8"/>
    <w:rPr>
      <w:rFonts w:ascii="Verdana" w:hAnsi="Verdana"/>
      <w:i/>
      <w:color w:val="00A1E0"/>
    </w:rPr>
  </w:style>
  <w:style w:type="paragraph" w:customStyle="1" w:styleId="Tabulka-9">
    <w:name w:val="_Tabulka-9"/>
    <w:basedOn w:val="Textbezodsazen"/>
    <w:qFormat/>
    <w:rsid w:val="00E70AB8"/>
    <w:pPr>
      <w:spacing w:before="40" w:after="40" w:line="240" w:lineRule="auto"/>
      <w:jc w:val="left"/>
    </w:pPr>
  </w:style>
  <w:style w:type="paragraph" w:customStyle="1" w:styleId="Tabulka-8">
    <w:name w:val="_Tabulka-8"/>
    <w:basedOn w:val="Tabulka-9"/>
    <w:qFormat/>
    <w:rsid w:val="00E70AB8"/>
    <w:rPr>
      <w:sz w:val="16"/>
    </w:rPr>
  </w:style>
  <w:style w:type="paragraph" w:customStyle="1" w:styleId="Odrka1-5-">
    <w:name w:val="_Odrážka_1-5_-"/>
    <w:basedOn w:val="Odrka1-4"/>
    <w:link w:val="Odrka1-5-Char"/>
    <w:qFormat/>
    <w:rsid w:val="00E70AB8"/>
    <w:pPr>
      <w:numPr>
        <w:ilvl w:val="4"/>
      </w:numPr>
      <w:spacing w:after="40"/>
    </w:pPr>
  </w:style>
  <w:style w:type="paragraph" w:customStyle="1" w:styleId="Odstavec1-4a">
    <w:name w:val="_Odstavec_1-4_(a)"/>
    <w:basedOn w:val="Odstavec1-1a"/>
    <w:link w:val="Odstavec1-4aChar"/>
    <w:qFormat/>
    <w:rsid w:val="00E70AB8"/>
    <w:pPr>
      <w:numPr>
        <w:ilvl w:val="3"/>
      </w:numPr>
    </w:pPr>
  </w:style>
  <w:style w:type="character" w:customStyle="1" w:styleId="Odrka1-5-Char">
    <w:name w:val="_Odrážka_1-5_- Char"/>
    <w:basedOn w:val="Standardnpsmoodstavce"/>
    <w:link w:val="Odrka1-5-"/>
    <w:rsid w:val="00E70AB8"/>
    <w:rPr>
      <w:rFonts w:ascii="Verdana" w:hAnsi="Verdana"/>
    </w:rPr>
  </w:style>
  <w:style w:type="character" w:customStyle="1" w:styleId="Odstavec1-4aChar">
    <w:name w:val="_Odstavec_1-4_(a) Char"/>
    <w:basedOn w:val="Odstavec1-1aChar"/>
    <w:link w:val="Odstavec1-4a"/>
    <w:rsid w:val="00E70AB8"/>
    <w:rPr>
      <w:rFonts w:ascii="Verdana" w:hAnsi="Verdana"/>
    </w:rPr>
  </w:style>
  <w:style w:type="paragraph" w:customStyle="1" w:styleId="Odstavec1-4i">
    <w:name w:val="_Odstavec_1-4_i)"/>
    <w:basedOn w:val="Odstavec1-1a"/>
    <w:link w:val="Odstavec1-4iChar"/>
    <w:qFormat/>
    <w:rsid w:val="00E70AB8"/>
    <w:pPr>
      <w:numPr>
        <w:ilvl w:val="4"/>
      </w:numPr>
    </w:pPr>
  </w:style>
  <w:style w:type="character" w:customStyle="1" w:styleId="Odstavec1-4iChar">
    <w:name w:val="_Odstavec_1-4_i) Char"/>
    <w:basedOn w:val="Odstavec1-1aChar"/>
    <w:link w:val="Odstavec1-4i"/>
    <w:rsid w:val="00E70AB8"/>
    <w:rPr>
      <w:rFonts w:ascii="Verdana" w:hAnsi="Verdana"/>
    </w:rPr>
  </w:style>
  <w:style w:type="table" w:customStyle="1" w:styleId="TabZTPbez">
    <w:name w:val="_Tab_ZTP_bez"/>
    <w:basedOn w:val="Mkatabulky"/>
    <w:uiPriority w:val="99"/>
    <w:rsid w:val="00E70AB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E70AB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E70AB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E70AB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E70AB8"/>
    <w:pPr>
      <w:spacing w:before="20" w:after="20"/>
    </w:pPr>
    <w:rPr>
      <w:sz w:val="14"/>
    </w:rPr>
  </w:style>
  <w:style w:type="paragraph" w:customStyle="1" w:styleId="TextbezslBEZMEZER">
    <w:name w:val="_Text_bez_čísl_BEZ_MEZER"/>
    <w:basedOn w:val="Textbezslovn"/>
    <w:link w:val="TextbezslBEZMEZERChar"/>
    <w:qFormat/>
    <w:rsid w:val="00E70AB8"/>
    <w:pPr>
      <w:spacing w:after="0"/>
    </w:pPr>
  </w:style>
  <w:style w:type="character" w:customStyle="1" w:styleId="TextbezslBEZMEZERChar">
    <w:name w:val="_Text_bez_čísl_BEZ_MEZER Char"/>
    <w:basedOn w:val="TextbezslovnChar"/>
    <w:link w:val="TextbezslBEZMEZER"/>
    <w:rsid w:val="00E70AB8"/>
    <w:rPr>
      <w:rFonts w:ascii="Verdana" w:hAnsi="Verdana"/>
    </w:rPr>
  </w:style>
  <w:style w:type="table" w:customStyle="1" w:styleId="TKPTabulka">
    <w:name w:val="_TKP_Tabulka"/>
    <w:basedOn w:val="Normlntabulka"/>
    <w:uiPriority w:val="99"/>
    <w:rsid w:val="00E70AB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ypdok.tu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pant\Desktop\PR&#193;CE\Brezov&#225;%20sanace\REALIZACE\ZTP_R_SANACE_BREZOVA_21101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7C52FE0139496F94637F0C3E4F1777"/>
        <w:category>
          <w:name w:val="Obecné"/>
          <w:gallery w:val="placeholder"/>
        </w:category>
        <w:types>
          <w:type w:val="bbPlcHdr"/>
        </w:types>
        <w:behaviors>
          <w:behavior w:val="content"/>
        </w:behaviors>
        <w:guid w:val="{596D7876-E318-49F2-931A-A52742EC78F7}"/>
      </w:docPartPr>
      <w:docPartBody>
        <w:p w:rsidR="00D54FEC" w:rsidRDefault="009F0381">
          <w:pPr>
            <w:pStyle w:val="7E7C52FE0139496F94637F0C3E4F177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381"/>
    <w:rsid w:val="000F4509"/>
    <w:rsid w:val="00381CAE"/>
    <w:rsid w:val="00450DEF"/>
    <w:rsid w:val="0062765A"/>
    <w:rsid w:val="0085765F"/>
    <w:rsid w:val="009F0381"/>
    <w:rsid w:val="00BD2447"/>
    <w:rsid w:val="00C36CF0"/>
    <w:rsid w:val="00D54FEC"/>
    <w:rsid w:val="00E51A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54FEC"/>
    <w:rPr>
      <w:color w:val="808080"/>
    </w:rPr>
  </w:style>
  <w:style w:type="paragraph" w:customStyle="1" w:styleId="7E7C52FE0139496F94637F0C3E4F1777">
    <w:name w:val="7E7C52FE0139496F94637F0C3E4F1777"/>
  </w:style>
  <w:style w:type="paragraph" w:customStyle="1" w:styleId="82BD4684A60A4FA1BA7BA1377F110279">
    <w:name w:val="82BD4684A60A4FA1BA7BA1377F110279"/>
    <w:rsid w:val="00D54F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9B5749F-9158-4E4A-9B5C-CDBAFC795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ZTP_R_SANACE_BREZOVA_211015</Template>
  <TotalTime>0</TotalTime>
  <Pages>8</Pages>
  <Words>2993</Words>
  <Characters>17661</Characters>
  <Application>Microsoft Office Word</Application>
  <DocSecurity>0</DocSecurity>
  <Lines>147</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R_210809</vt:lpstr>
      <vt:lpstr/>
      <vt:lpstr>Titulek 1. úrovně </vt:lpstr>
      <vt:lpstr>    Titulek 2. úrovně</vt:lpstr>
      <vt:lpstr>        Titulek 3. úrovně</vt:lpstr>
    </vt:vector>
  </TitlesOfParts>
  <Company>SŽ</Company>
  <LinksUpToDate>false</LinksUpToDate>
  <CharactersWithSpaces>20613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R_210809</dc:title>
  <dc:subject/>
  <dc:creator>Rapant Jan</dc:creator>
  <cp:keywords/>
  <dc:description/>
  <cp:lastModifiedBy>Rečková Radomíra, Ing.</cp:lastModifiedBy>
  <cp:revision>2</cp:revision>
  <cp:lastPrinted>2021-12-03T11:34:00Z</cp:lastPrinted>
  <dcterms:created xsi:type="dcterms:W3CDTF">2021-12-13T12:17:00Z</dcterms:created>
  <dcterms:modified xsi:type="dcterms:W3CDTF">2021-12-13T12:17:00Z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